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766B3" w:rsidRDefault="00D766B3" w:rsidP="00D766B3">
      <w:pPr>
        <w:jc w:val="right"/>
        <w:rPr>
          <w:rFonts w:asciiTheme="minorEastAsia" w:hAnsiTheme="minorEastAsia"/>
          <w:sz w:val="22"/>
        </w:rPr>
      </w:pPr>
      <w:r>
        <w:rPr>
          <w:rFonts w:asciiTheme="minorEastAsia" w:hAnsiTheme="minorEastAsia" w:hint="eastAsia"/>
          <w:sz w:val="22"/>
        </w:rPr>
        <w:t>令和　　　年　　　月　　　日</w:t>
      </w:r>
    </w:p>
    <w:p w:rsidR="0009497D" w:rsidRDefault="0009497D" w:rsidP="0009497D">
      <w:pPr>
        <w:spacing w:line="340" w:lineRule="exact"/>
        <w:ind w:firstLineChars="300" w:firstLine="720"/>
        <w:rPr>
          <w:rFonts w:asciiTheme="majorEastAsia" w:eastAsiaTheme="majorEastAsia" w:hAnsiTheme="majorEastAsia"/>
          <w:kern w:val="0"/>
          <w:sz w:val="24"/>
          <w:szCs w:val="24"/>
        </w:rPr>
      </w:pPr>
    </w:p>
    <w:p w:rsidR="0009497D" w:rsidRDefault="006D6824" w:rsidP="0009497D">
      <w:pPr>
        <w:spacing w:line="340" w:lineRule="exact"/>
        <w:ind w:firstLineChars="300" w:firstLine="720"/>
        <w:rPr>
          <w:rFonts w:asciiTheme="majorEastAsia" w:eastAsiaTheme="majorEastAsia" w:hAnsiTheme="majorEastAsia"/>
          <w:sz w:val="24"/>
          <w:szCs w:val="24"/>
        </w:rPr>
      </w:pPr>
      <w:del w:id="0" w:author="Windows ユーザー" w:date="2024-05-20T14:30:00Z">
        <w:r w:rsidDel="00D65ACE">
          <w:rPr>
            <w:rFonts w:asciiTheme="majorEastAsia" w:eastAsiaTheme="majorEastAsia" w:hAnsiTheme="majorEastAsia" w:hint="eastAsia"/>
            <w:kern w:val="0"/>
            <w:sz w:val="24"/>
            <w:szCs w:val="24"/>
          </w:rPr>
          <w:delText>令和５</w:delText>
        </w:r>
        <w:r w:rsidR="00382983" w:rsidRPr="009B1FDA" w:rsidDel="00D65ACE">
          <w:rPr>
            <w:rFonts w:asciiTheme="majorEastAsia" w:eastAsiaTheme="majorEastAsia" w:hAnsiTheme="majorEastAsia" w:hint="eastAsia"/>
            <w:color w:val="000000" w:themeColor="text1"/>
            <w:kern w:val="0"/>
            <w:sz w:val="24"/>
            <w:szCs w:val="24"/>
          </w:rPr>
          <w:delText>年</w:delText>
        </w:r>
      </w:del>
      <w:ins w:id="1" w:author="Windows ユーザー" w:date="2024-05-20T14:30:00Z">
        <w:r w:rsidR="00D65ACE">
          <w:rPr>
            <w:rFonts w:asciiTheme="majorEastAsia" w:eastAsiaTheme="majorEastAsia" w:hAnsiTheme="majorEastAsia" w:hint="eastAsia"/>
            <w:kern w:val="0"/>
            <w:sz w:val="24"/>
            <w:szCs w:val="24"/>
          </w:rPr>
          <w:t>令和６年</w:t>
        </w:r>
      </w:ins>
      <w:r w:rsidR="00382983" w:rsidRPr="0009497D">
        <w:rPr>
          <w:rFonts w:asciiTheme="majorEastAsia" w:eastAsiaTheme="majorEastAsia" w:hAnsiTheme="majorEastAsia" w:hint="eastAsia"/>
          <w:kern w:val="0"/>
          <w:sz w:val="24"/>
          <w:szCs w:val="24"/>
        </w:rPr>
        <w:t>度</w:t>
      </w:r>
      <w:r w:rsidR="005E60DD" w:rsidRPr="0009497D">
        <w:rPr>
          <w:rFonts w:asciiTheme="majorEastAsia" w:eastAsiaTheme="majorEastAsia" w:hAnsiTheme="majorEastAsia" w:hint="eastAsia"/>
          <w:kern w:val="0"/>
          <w:sz w:val="24"/>
          <w:szCs w:val="24"/>
        </w:rPr>
        <w:t>八戸港</w:t>
      </w:r>
      <w:r w:rsidR="00967D53" w:rsidRPr="0009497D">
        <w:rPr>
          <w:rFonts w:asciiTheme="majorEastAsia" w:eastAsiaTheme="majorEastAsia" w:hAnsiTheme="majorEastAsia" w:hint="eastAsia"/>
          <w:kern w:val="0"/>
          <w:sz w:val="24"/>
          <w:szCs w:val="24"/>
        </w:rPr>
        <w:t>継続大口利用者支援助成金</w:t>
      </w:r>
      <w:r w:rsidR="00587191" w:rsidRPr="0009497D">
        <w:rPr>
          <w:rFonts w:asciiTheme="majorEastAsia" w:eastAsiaTheme="majorEastAsia" w:hAnsiTheme="majorEastAsia" w:hint="eastAsia"/>
          <w:kern w:val="0"/>
          <w:sz w:val="24"/>
          <w:szCs w:val="24"/>
        </w:rPr>
        <w:t>交付申請</w:t>
      </w:r>
      <w:r w:rsidR="007C0516" w:rsidRPr="0009497D">
        <w:rPr>
          <w:rFonts w:asciiTheme="majorEastAsia" w:eastAsiaTheme="majorEastAsia" w:hAnsiTheme="majorEastAsia" w:hint="eastAsia"/>
          <w:kern w:val="0"/>
          <w:sz w:val="24"/>
          <w:szCs w:val="24"/>
        </w:rPr>
        <w:t>書</w:t>
      </w:r>
      <w:r w:rsidR="00D64F90" w:rsidRPr="0009497D">
        <w:rPr>
          <w:rFonts w:asciiTheme="majorEastAsia" w:eastAsiaTheme="majorEastAsia" w:hAnsiTheme="majorEastAsia" w:hint="eastAsia"/>
          <w:sz w:val="24"/>
          <w:szCs w:val="24"/>
        </w:rPr>
        <w:t>兼実績報告書</w:t>
      </w:r>
    </w:p>
    <w:p w:rsidR="00556A35" w:rsidRPr="0009497D" w:rsidRDefault="00D64F90" w:rsidP="0009497D">
      <w:pPr>
        <w:spacing w:line="340" w:lineRule="exact"/>
        <w:ind w:firstLineChars="300" w:firstLine="720"/>
        <w:rPr>
          <w:rFonts w:asciiTheme="majorEastAsia" w:eastAsiaTheme="majorEastAsia" w:hAnsiTheme="majorEastAsia"/>
          <w:kern w:val="0"/>
          <w:sz w:val="24"/>
          <w:szCs w:val="24"/>
        </w:rPr>
      </w:pPr>
      <w:r w:rsidRPr="0009497D">
        <w:rPr>
          <w:rFonts w:asciiTheme="majorEastAsia" w:eastAsiaTheme="majorEastAsia" w:hAnsiTheme="majorEastAsia" w:hint="eastAsia"/>
          <w:sz w:val="24"/>
          <w:szCs w:val="24"/>
        </w:rPr>
        <w:t>兼助成</w:t>
      </w:r>
      <w:r w:rsidR="001919DF" w:rsidRPr="0009497D">
        <w:rPr>
          <w:rFonts w:asciiTheme="majorEastAsia" w:eastAsiaTheme="majorEastAsia" w:hAnsiTheme="majorEastAsia" w:hint="eastAsia"/>
          <w:sz w:val="24"/>
          <w:szCs w:val="24"/>
        </w:rPr>
        <w:t>金請求書</w:t>
      </w:r>
    </w:p>
    <w:p w:rsidR="00D766B3" w:rsidRDefault="00D766B3">
      <w:pPr>
        <w:rPr>
          <w:rFonts w:asciiTheme="minorEastAsia" w:hAnsiTheme="minorEastAsia"/>
          <w:sz w:val="22"/>
        </w:rPr>
      </w:pPr>
    </w:p>
    <w:p w:rsidR="004B7291" w:rsidRPr="00623CD6" w:rsidRDefault="00623CD6">
      <w:pPr>
        <w:rPr>
          <w:rFonts w:asciiTheme="minorEastAsia" w:hAnsiTheme="minorEastAsia"/>
          <w:sz w:val="22"/>
        </w:rPr>
      </w:pPr>
      <w:r>
        <w:rPr>
          <w:rFonts w:asciiTheme="minorEastAsia" w:hAnsiTheme="minorEastAsia" w:hint="eastAsia"/>
          <w:sz w:val="22"/>
        </w:rPr>
        <w:t>（あて先）八戸港国際物流拠点化推進協議会　会長</w:t>
      </w:r>
    </w:p>
    <w:p w:rsidR="001853B1" w:rsidRPr="001853B1" w:rsidRDefault="001853B1" w:rsidP="001853B1">
      <w:pPr>
        <w:ind w:firstLineChars="1300" w:firstLine="2860"/>
        <w:rPr>
          <w:rFonts w:asciiTheme="minorEastAsia" w:hAnsiTheme="minorEastAsia"/>
          <w:sz w:val="22"/>
        </w:rPr>
      </w:pPr>
      <w:r>
        <w:rPr>
          <w:rFonts w:asciiTheme="minorEastAsia" w:hAnsiTheme="minorEastAsia" w:hint="eastAsia"/>
          <w:sz w:val="22"/>
        </w:rPr>
        <w:t>申請者</w:t>
      </w:r>
    </w:p>
    <w:p w:rsidR="007C0516" w:rsidRDefault="001853B1">
      <w:pPr>
        <w:rPr>
          <w:rFonts w:asciiTheme="minorEastAsia" w:hAnsiTheme="minorEastAsia"/>
          <w:sz w:val="22"/>
        </w:rPr>
      </w:pPr>
      <w:r>
        <w:rPr>
          <w:rFonts w:asciiTheme="minorEastAsia" w:hAnsiTheme="minorEastAsia" w:hint="eastAsia"/>
          <w:sz w:val="22"/>
        </w:rPr>
        <w:t xml:space="preserve">　　　　　　　　　　　　　　住　　所</w:t>
      </w:r>
    </w:p>
    <w:p w:rsidR="001853B1" w:rsidRPr="001853B1" w:rsidRDefault="001853B1">
      <w:pPr>
        <w:rPr>
          <w:rFonts w:asciiTheme="minorEastAsia" w:hAnsiTheme="minorEastAsia"/>
          <w:sz w:val="22"/>
        </w:rPr>
      </w:pPr>
    </w:p>
    <w:p w:rsidR="001853B1" w:rsidRDefault="001853B1">
      <w:pPr>
        <w:rPr>
          <w:rFonts w:asciiTheme="minorEastAsia" w:hAnsiTheme="minorEastAsia"/>
          <w:sz w:val="22"/>
        </w:rPr>
      </w:pPr>
      <w:r>
        <w:rPr>
          <w:rFonts w:asciiTheme="minorEastAsia" w:hAnsiTheme="minorEastAsia" w:hint="eastAsia"/>
          <w:sz w:val="22"/>
        </w:rPr>
        <w:t xml:space="preserve">　　　　　　　　　　　　　　名　　称</w:t>
      </w:r>
    </w:p>
    <w:p w:rsidR="001853B1" w:rsidRPr="001853B1" w:rsidRDefault="001853B1" w:rsidP="00A500A1">
      <w:pPr>
        <w:ind w:firstLineChars="5100" w:firstLine="8160"/>
        <w:rPr>
          <w:rFonts w:asciiTheme="minorEastAsia" w:hAnsiTheme="minorEastAsia"/>
          <w:sz w:val="16"/>
          <w:szCs w:val="16"/>
        </w:rPr>
      </w:pPr>
    </w:p>
    <w:p w:rsidR="00A500A1" w:rsidRPr="00FB073E" w:rsidRDefault="001853B1">
      <w:pPr>
        <w:rPr>
          <w:rFonts w:asciiTheme="minorEastAsia" w:hAnsiTheme="minorEastAsia"/>
          <w:sz w:val="22"/>
        </w:rPr>
      </w:pPr>
      <w:r>
        <w:rPr>
          <w:rFonts w:asciiTheme="minorEastAsia" w:hAnsiTheme="minorEastAsia" w:hint="eastAsia"/>
          <w:sz w:val="22"/>
        </w:rPr>
        <w:t xml:space="preserve">　　　　　　　　</w:t>
      </w:r>
      <w:r w:rsidR="00FC0ED4">
        <w:rPr>
          <w:rFonts w:asciiTheme="minorEastAsia" w:hAnsiTheme="minorEastAsia" w:hint="eastAsia"/>
          <w:sz w:val="22"/>
        </w:rPr>
        <w:t xml:space="preserve">　　　　　　代表者職・氏名　　　　　　　　　　　　　　　　　</w:t>
      </w:r>
    </w:p>
    <w:p w:rsidR="00AE22B9" w:rsidRPr="004C40CB" w:rsidRDefault="00AE22B9" w:rsidP="00FC0ED4">
      <w:pPr>
        <w:rPr>
          <w:sz w:val="18"/>
          <w:szCs w:val="18"/>
        </w:rPr>
      </w:pPr>
    </w:p>
    <w:p w:rsidR="00382983" w:rsidRPr="009B1FDA" w:rsidRDefault="00587191">
      <w:pPr>
        <w:rPr>
          <w:color w:val="000000" w:themeColor="text1"/>
          <w:sz w:val="18"/>
          <w:szCs w:val="18"/>
        </w:rPr>
      </w:pPr>
      <w:r w:rsidRPr="004C40CB">
        <w:rPr>
          <w:rFonts w:hint="eastAsia"/>
          <w:sz w:val="18"/>
          <w:szCs w:val="18"/>
        </w:rPr>
        <w:t>「</w:t>
      </w:r>
      <w:del w:id="2" w:author="Windows ユーザー" w:date="2024-05-20T14:30:00Z">
        <w:r w:rsidR="006D6824" w:rsidDel="00D65ACE">
          <w:rPr>
            <w:rFonts w:hint="eastAsia"/>
            <w:sz w:val="18"/>
            <w:szCs w:val="18"/>
          </w:rPr>
          <w:delText>令和５</w:delText>
        </w:r>
        <w:r w:rsidR="00382983" w:rsidRPr="009B1FDA" w:rsidDel="00D65ACE">
          <w:rPr>
            <w:rFonts w:hint="eastAsia"/>
            <w:color w:val="000000" w:themeColor="text1"/>
            <w:sz w:val="18"/>
            <w:szCs w:val="18"/>
          </w:rPr>
          <w:delText>年</w:delText>
        </w:r>
      </w:del>
      <w:ins w:id="3" w:author="Windows ユーザー" w:date="2024-05-20T14:30:00Z">
        <w:r w:rsidR="00D65ACE">
          <w:rPr>
            <w:rFonts w:hint="eastAsia"/>
            <w:sz w:val="18"/>
            <w:szCs w:val="18"/>
          </w:rPr>
          <w:t>令和６年</w:t>
        </w:r>
      </w:ins>
      <w:r w:rsidR="00382983" w:rsidRPr="009B1FDA">
        <w:rPr>
          <w:rFonts w:hint="eastAsia"/>
          <w:color w:val="000000" w:themeColor="text1"/>
          <w:sz w:val="18"/>
          <w:szCs w:val="18"/>
        </w:rPr>
        <w:t>度</w:t>
      </w:r>
      <w:r w:rsidR="00FB073E" w:rsidRPr="009B1FDA">
        <w:rPr>
          <w:rFonts w:hint="eastAsia"/>
          <w:color w:val="000000" w:themeColor="text1"/>
          <w:sz w:val="18"/>
          <w:szCs w:val="18"/>
        </w:rPr>
        <w:t>八戸港継続大口利用者支援助成金</w:t>
      </w:r>
      <w:r w:rsidR="000E39B5" w:rsidRPr="009B1FDA">
        <w:rPr>
          <w:rFonts w:hint="eastAsia"/>
          <w:color w:val="000000" w:themeColor="text1"/>
          <w:sz w:val="18"/>
          <w:szCs w:val="18"/>
        </w:rPr>
        <w:t>交付要領</w:t>
      </w:r>
      <w:r w:rsidR="00D64F90" w:rsidRPr="009B1FDA">
        <w:rPr>
          <w:rFonts w:hint="eastAsia"/>
          <w:color w:val="000000" w:themeColor="text1"/>
          <w:sz w:val="18"/>
          <w:szCs w:val="18"/>
        </w:rPr>
        <w:t>」に基づき、助成</w:t>
      </w:r>
      <w:r w:rsidR="00FB073E" w:rsidRPr="009B1FDA">
        <w:rPr>
          <w:rFonts w:hint="eastAsia"/>
          <w:color w:val="000000" w:themeColor="text1"/>
          <w:sz w:val="18"/>
          <w:szCs w:val="18"/>
        </w:rPr>
        <w:t>金の交付</w:t>
      </w:r>
      <w:r w:rsidRPr="009B1FDA">
        <w:rPr>
          <w:rFonts w:hint="eastAsia"/>
          <w:color w:val="000000" w:themeColor="text1"/>
          <w:sz w:val="18"/>
          <w:szCs w:val="18"/>
        </w:rPr>
        <w:t>申請</w:t>
      </w:r>
      <w:r w:rsidR="00FB073E" w:rsidRPr="009B1FDA">
        <w:rPr>
          <w:rFonts w:hint="eastAsia"/>
          <w:color w:val="000000" w:themeColor="text1"/>
          <w:sz w:val="18"/>
          <w:szCs w:val="18"/>
        </w:rPr>
        <w:t>及び請求を</w:t>
      </w:r>
      <w:r w:rsidRPr="009B1FDA">
        <w:rPr>
          <w:rFonts w:hint="eastAsia"/>
          <w:color w:val="000000" w:themeColor="text1"/>
          <w:sz w:val="18"/>
          <w:szCs w:val="18"/>
        </w:rPr>
        <w:t>します</w:t>
      </w:r>
      <w:r w:rsidR="00676922" w:rsidRPr="009B1FDA">
        <w:rPr>
          <w:rFonts w:hint="eastAsia"/>
          <w:color w:val="000000" w:themeColor="text1"/>
          <w:sz w:val="18"/>
          <w:szCs w:val="18"/>
        </w:rPr>
        <w:t>。</w:t>
      </w:r>
    </w:p>
    <w:p w:rsidR="004702AF" w:rsidRPr="009B1FDA" w:rsidRDefault="004C40CB" w:rsidP="009559BE">
      <w:pPr>
        <w:snapToGrid w:val="0"/>
        <w:rPr>
          <w:color w:val="000000" w:themeColor="text1"/>
          <w:sz w:val="18"/>
          <w:szCs w:val="18"/>
        </w:rPr>
      </w:pPr>
      <w:r w:rsidRPr="009B1FDA">
        <w:rPr>
          <w:rFonts w:hint="eastAsia"/>
          <w:color w:val="000000" w:themeColor="text1"/>
          <w:kern w:val="0"/>
          <w:sz w:val="18"/>
          <w:szCs w:val="18"/>
        </w:rPr>
        <w:t>また、</w:t>
      </w:r>
      <w:r w:rsidR="00D64F90" w:rsidRPr="009B1FDA">
        <w:rPr>
          <w:rFonts w:hint="eastAsia"/>
          <w:color w:val="000000" w:themeColor="text1"/>
          <w:kern w:val="0"/>
          <w:sz w:val="18"/>
          <w:szCs w:val="18"/>
        </w:rPr>
        <w:t>助成</w:t>
      </w:r>
      <w:r w:rsidRPr="009B1FDA">
        <w:rPr>
          <w:rFonts w:hint="eastAsia"/>
          <w:color w:val="000000" w:themeColor="text1"/>
          <w:kern w:val="0"/>
          <w:sz w:val="18"/>
          <w:szCs w:val="18"/>
        </w:rPr>
        <w:t>要件等を確認する必要が生じた場合、協議会が海運貨物取扱業者等関係者に照会することを承諾します。</w:t>
      </w:r>
    </w:p>
    <w:p w:rsidR="006A5B03" w:rsidRPr="00F2260F" w:rsidRDefault="00253C3A" w:rsidP="009559BE">
      <w:pPr>
        <w:spacing w:beforeLines="20" w:before="72"/>
        <w:rPr>
          <w:rFonts w:asciiTheme="majorEastAsia" w:eastAsiaTheme="majorEastAsia" w:hAnsiTheme="majorEastAsia"/>
          <w:sz w:val="22"/>
        </w:rPr>
      </w:pPr>
      <w:r w:rsidRPr="009B1FDA">
        <w:rPr>
          <w:rFonts w:asciiTheme="majorEastAsia" w:eastAsiaTheme="majorEastAsia" w:hAnsiTheme="majorEastAsia" w:hint="eastAsia"/>
          <w:color w:val="000000" w:themeColor="text1"/>
          <w:sz w:val="22"/>
        </w:rPr>
        <w:t>１．</w:t>
      </w:r>
      <w:r w:rsidR="004702AF" w:rsidRPr="009B1FDA">
        <w:rPr>
          <w:rFonts w:asciiTheme="majorEastAsia" w:eastAsiaTheme="majorEastAsia" w:hAnsiTheme="majorEastAsia" w:hint="eastAsia"/>
          <w:color w:val="000000" w:themeColor="text1"/>
          <w:sz w:val="22"/>
        </w:rPr>
        <w:t>対象期間</w:t>
      </w:r>
      <w:r w:rsidR="001919DF" w:rsidRPr="009B1FDA">
        <w:rPr>
          <w:rFonts w:asciiTheme="majorEastAsia" w:eastAsiaTheme="majorEastAsia" w:hAnsiTheme="majorEastAsia" w:hint="eastAsia"/>
          <w:color w:val="000000" w:themeColor="text1"/>
          <w:sz w:val="22"/>
        </w:rPr>
        <w:t>（</w:t>
      </w:r>
      <w:del w:id="4" w:author="Windows ユーザー" w:date="2024-05-20T14:31:00Z">
        <w:r w:rsidR="006D6824" w:rsidDel="00D65ACE">
          <w:rPr>
            <w:rFonts w:asciiTheme="majorEastAsia" w:eastAsiaTheme="majorEastAsia" w:hAnsiTheme="majorEastAsia" w:hint="eastAsia"/>
            <w:color w:val="000000" w:themeColor="text1"/>
            <w:sz w:val="22"/>
          </w:rPr>
          <w:delText>2021</w:delText>
        </w:r>
      </w:del>
      <w:ins w:id="5" w:author="Windows ユーザー" w:date="2024-05-20T14:31:00Z">
        <w:r w:rsidR="00D65ACE">
          <w:rPr>
            <w:rFonts w:asciiTheme="majorEastAsia" w:eastAsiaTheme="majorEastAsia" w:hAnsiTheme="majorEastAsia" w:hint="eastAsia"/>
            <w:color w:val="000000" w:themeColor="text1"/>
            <w:sz w:val="22"/>
          </w:rPr>
          <w:t>2022</w:t>
        </w:r>
      </w:ins>
      <w:r w:rsidR="001919DF" w:rsidRPr="009B1FDA">
        <w:rPr>
          <w:rFonts w:asciiTheme="majorEastAsia" w:eastAsiaTheme="majorEastAsia" w:hAnsiTheme="majorEastAsia" w:hint="eastAsia"/>
          <w:color w:val="000000" w:themeColor="text1"/>
          <w:sz w:val="22"/>
        </w:rPr>
        <w:t>年～</w:t>
      </w:r>
      <w:bookmarkStart w:id="6" w:name="_GoBack"/>
      <w:del w:id="7" w:author="Windows ユーザー" w:date="2024-05-20T14:31:00Z">
        <w:r w:rsidR="006D6824" w:rsidDel="00D65ACE">
          <w:rPr>
            <w:rFonts w:asciiTheme="majorEastAsia" w:eastAsiaTheme="majorEastAsia" w:hAnsiTheme="majorEastAsia" w:hint="eastAsia"/>
            <w:color w:val="000000" w:themeColor="text1"/>
            <w:sz w:val="22"/>
          </w:rPr>
          <w:delText>2023</w:delText>
        </w:r>
      </w:del>
      <w:bookmarkEnd w:id="6"/>
      <w:ins w:id="8" w:author="Windows ユーザー" w:date="2024-05-20T14:31:00Z">
        <w:r w:rsidR="00D65ACE">
          <w:rPr>
            <w:rFonts w:asciiTheme="majorEastAsia" w:eastAsiaTheme="majorEastAsia" w:hAnsiTheme="majorEastAsia" w:hint="eastAsia"/>
            <w:color w:val="000000" w:themeColor="text1"/>
            <w:sz w:val="22"/>
          </w:rPr>
          <w:t>2024</w:t>
        </w:r>
      </w:ins>
      <w:r w:rsidR="00305898" w:rsidRPr="009B1FDA">
        <w:rPr>
          <w:rFonts w:asciiTheme="majorEastAsia" w:eastAsiaTheme="majorEastAsia" w:hAnsiTheme="majorEastAsia" w:hint="eastAsia"/>
          <w:color w:val="000000" w:themeColor="text1"/>
          <w:sz w:val="22"/>
        </w:rPr>
        <w:t>年</w:t>
      </w:r>
      <w:r w:rsidR="001919DF" w:rsidRPr="009B1FDA">
        <w:rPr>
          <w:rFonts w:asciiTheme="majorEastAsia" w:eastAsiaTheme="majorEastAsia" w:hAnsiTheme="majorEastAsia" w:hint="eastAsia"/>
          <w:color w:val="000000" w:themeColor="text1"/>
          <w:sz w:val="22"/>
        </w:rPr>
        <w:t>の</w:t>
      </w:r>
      <w:r w:rsidR="00D01A2D" w:rsidRPr="009B1FDA">
        <w:rPr>
          <w:rFonts w:asciiTheme="majorEastAsia" w:eastAsiaTheme="majorEastAsia" w:hAnsiTheme="majorEastAsia" w:hint="eastAsia"/>
          <w:color w:val="000000" w:themeColor="text1"/>
          <w:sz w:val="22"/>
        </w:rPr>
        <w:t>1</w:t>
      </w:r>
      <w:r w:rsidR="00305898" w:rsidRPr="009B1FDA">
        <w:rPr>
          <w:rFonts w:asciiTheme="majorEastAsia" w:eastAsiaTheme="majorEastAsia" w:hAnsiTheme="majorEastAsia" w:hint="eastAsia"/>
          <w:color w:val="000000" w:themeColor="text1"/>
          <w:sz w:val="22"/>
        </w:rPr>
        <w:t>月</w:t>
      </w:r>
      <w:r w:rsidR="00D01A2D" w:rsidRPr="009B1FDA">
        <w:rPr>
          <w:rFonts w:asciiTheme="majorEastAsia" w:eastAsiaTheme="majorEastAsia" w:hAnsiTheme="majorEastAsia" w:hint="eastAsia"/>
          <w:color w:val="000000" w:themeColor="text1"/>
          <w:sz w:val="22"/>
        </w:rPr>
        <w:t>1</w:t>
      </w:r>
      <w:r w:rsidR="00305898" w:rsidRPr="009B1FDA">
        <w:rPr>
          <w:rFonts w:asciiTheme="majorEastAsia" w:eastAsiaTheme="majorEastAsia" w:hAnsiTheme="majorEastAsia" w:hint="eastAsia"/>
          <w:color w:val="000000" w:themeColor="text1"/>
          <w:sz w:val="22"/>
        </w:rPr>
        <w:t>日～12月31日</w:t>
      </w:r>
      <w:r w:rsidRPr="009B1FDA">
        <w:rPr>
          <w:rFonts w:asciiTheme="majorEastAsia" w:eastAsiaTheme="majorEastAsia" w:hAnsiTheme="majorEastAsia" w:hint="eastAsia"/>
          <w:color w:val="000000" w:themeColor="text1"/>
          <w:sz w:val="22"/>
        </w:rPr>
        <w:t>）</w:t>
      </w:r>
      <w:r w:rsidR="001919DF">
        <w:rPr>
          <w:rFonts w:asciiTheme="majorEastAsia" w:eastAsiaTheme="majorEastAsia" w:hAnsiTheme="majorEastAsia" w:hint="eastAsia"/>
          <w:sz w:val="22"/>
        </w:rPr>
        <w:t>における</w:t>
      </w:r>
      <w:r w:rsidR="004702AF">
        <w:rPr>
          <w:rFonts w:asciiTheme="majorEastAsia" w:eastAsiaTheme="majorEastAsia" w:hAnsiTheme="majorEastAsia" w:hint="eastAsia"/>
          <w:sz w:val="22"/>
        </w:rPr>
        <w:t>実績</w:t>
      </w:r>
      <w:r w:rsidR="009F19E4">
        <w:rPr>
          <w:rFonts w:asciiTheme="majorEastAsia" w:eastAsiaTheme="majorEastAsia" w:hAnsiTheme="majorEastAsia" w:hint="eastAsia"/>
          <w:sz w:val="22"/>
        </w:rPr>
        <w:t>報告</w:t>
      </w:r>
    </w:p>
    <w:tbl>
      <w:tblPr>
        <w:tblStyle w:val="a3"/>
        <w:tblW w:w="9216" w:type="dxa"/>
        <w:tblInd w:w="108" w:type="dxa"/>
        <w:tblLayout w:type="fixed"/>
        <w:tblLook w:val="04A0" w:firstRow="1" w:lastRow="0" w:firstColumn="1" w:lastColumn="0" w:noHBand="0" w:noVBand="1"/>
      </w:tblPr>
      <w:tblGrid>
        <w:gridCol w:w="1356"/>
        <w:gridCol w:w="374"/>
        <w:gridCol w:w="1382"/>
        <w:gridCol w:w="461"/>
        <w:gridCol w:w="1417"/>
        <w:gridCol w:w="426"/>
        <w:gridCol w:w="1417"/>
        <w:gridCol w:w="425"/>
        <w:gridCol w:w="1958"/>
      </w:tblGrid>
      <w:tr w:rsidR="00114D93" w:rsidTr="00967D53">
        <w:trPr>
          <w:trHeight w:val="397"/>
        </w:trPr>
        <w:tc>
          <w:tcPr>
            <w:tcW w:w="9216" w:type="dxa"/>
            <w:gridSpan w:val="9"/>
            <w:tcBorders>
              <w:right w:val="single" w:sz="4" w:space="0" w:color="auto"/>
            </w:tcBorders>
            <w:shd w:val="clear" w:color="auto" w:fill="F2F2F2" w:themeFill="background1" w:themeFillShade="F2"/>
            <w:vAlign w:val="center"/>
          </w:tcPr>
          <w:p w:rsidR="00114D93" w:rsidRPr="00C25BE9" w:rsidRDefault="00114D93" w:rsidP="00B821B8">
            <w:pPr>
              <w:jc w:val="center"/>
              <w:rPr>
                <w:rFonts w:asciiTheme="minorEastAsia" w:hAnsiTheme="minorEastAsia"/>
                <w:sz w:val="22"/>
              </w:rPr>
            </w:pPr>
            <w:r w:rsidRPr="00C25BE9">
              <w:rPr>
                <w:rFonts w:asciiTheme="minorEastAsia" w:hAnsiTheme="minorEastAsia" w:hint="eastAsia"/>
                <w:sz w:val="22"/>
              </w:rPr>
              <w:t>実　績</w:t>
            </w:r>
          </w:p>
        </w:tc>
      </w:tr>
      <w:tr w:rsidR="00967D53" w:rsidTr="00967D53">
        <w:trPr>
          <w:trHeight w:val="397"/>
        </w:trPr>
        <w:tc>
          <w:tcPr>
            <w:tcW w:w="1356" w:type="dxa"/>
            <w:vMerge w:val="restart"/>
            <w:shd w:val="clear" w:color="auto" w:fill="F2F2F2" w:themeFill="background1" w:themeFillShade="F2"/>
            <w:vAlign w:val="center"/>
          </w:tcPr>
          <w:p w:rsidR="00114D93" w:rsidRPr="00C25BE9" w:rsidRDefault="00114D93" w:rsidP="00253C3A">
            <w:pPr>
              <w:jc w:val="center"/>
              <w:rPr>
                <w:rFonts w:asciiTheme="minorEastAsia" w:hAnsiTheme="minorEastAsia"/>
                <w:sz w:val="22"/>
              </w:rPr>
            </w:pPr>
            <w:r w:rsidRPr="00C25BE9">
              <w:rPr>
                <w:rFonts w:asciiTheme="minorEastAsia" w:hAnsiTheme="minorEastAsia" w:hint="eastAsia"/>
                <w:sz w:val="22"/>
              </w:rPr>
              <w:t>年間取扱量</w:t>
            </w:r>
          </w:p>
        </w:tc>
        <w:tc>
          <w:tcPr>
            <w:tcW w:w="374" w:type="dxa"/>
            <w:tcBorders>
              <w:right w:val="single" w:sz="2" w:space="0" w:color="auto"/>
            </w:tcBorders>
            <w:vAlign w:val="center"/>
          </w:tcPr>
          <w:p w:rsidR="00114D93" w:rsidRPr="00C25BE9" w:rsidRDefault="00114D93" w:rsidP="00253C3A">
            <w:pPr>
              <w:jc w:val="center"/>
              <w:rPr>
                <w:rFonts w:asciiTheme="minorEastAsia" w:hAnsiTheme="minorEastAsia"/>
                <w:sz w:val="22"/>
              </w:rPr>
            </w:pPr>
            <w:r w:rsidRPr="00C25BE9">
              <w:rPr>
                <w:rFonts w:asciiTheme="minorEastAsia" w:hAnsiTheme="minorEastAsia" w:cs="ＭＳ 明朝"/>
                <w:sz w:val="22"/>
              </w:rPr>
              <w:t>①</w:t>
            </w:r>
          </w:p>
        </w:tc>
        <w:tc>
          <w:tcPr>
            <w:tcW w:w="1382" w:type="dxa"/>
            <w:tcBorders>
              <w:right w:val="single" w:sz="2" w:space="0" w:color="auto"/>
            </w:tcBorders>
            <w:vAlign w:val="center"/>
          </w:tcPr>
          <w:p w:rsidR="00114D93" w:rsidRPr="009B1FDA" w:rsidRDefault="00114D93" w:rsidP="00E0367F">
            <w:pPr>
              <w:jc w:val="center"/>
              <w:rPr>
                <w:rFonts w:asciiTheme="minorEastAsia" w:hAnsiTheme="minorEastAsia"/>
                <w:color w:val="000000" w:themeColor="text1"/>
                <w:sz w:val="22"/>
              </w:rPr>
            </w:pPr>
            <w:del w:id="9" w:author="Windows ユーザー" w:date="2024-05-20T14:31:00Z">
              <w:r w:rsidRPr="009B1FDA" w:rsidDel="00D65ACE">
                <w:rPr>
                  <w:rFonts w:asciiTheme="minorEastAsia" w:hAnsiTheme="minorEastAsia"/>
                  <w:color w:val="000000" w:themeColor="text1"/>
                  <w:sz w:val="22"/>
                </w:rPr>
                <w:delText>20</w:delText>
              </w:r>
              <w:r w:rsidR="006D6824" w:rsidDel="00D65ACE">
                <w:rPr>
                  <w:rFonts w:asciiTheme="minorEastAsia" w:hAnsiTheme="minorEastAsia"/>
                  <w:color w:val="000000" w:themeColor="text1"/>
                  <w:sz w:val="22"/>
                </w:rPr>
                <w:delText>2</w:delText>
              </w:r>
              <w:r w:rsidR="006D6824" w:rsidDel="00D65ACE">
                <w:rPr>
                  <w:rFonts w:asciiTheme="minorEastAsia" w:hAnsiTheme="minorEastAsia" w:hint="eastAsia"/>
                  <w:color w:val="000000" w:themeColor="text1"/>
                  <w:sz w:val="22"/>
                </w:rPr>
                <w:delText>1</w:delText>
              </w:r>
            </w:del>
            <w:ins w:id="10" w:author="Windows ユーザー" w:date="2024-05-20T14:31:00Z">
              <w:r w:rsidR="00D65ACE">
                <w:rPr>
                  <w:rFonts w:asciiTheme="minorEastAsia" w:hAnsiTheme="minorEastAsia"/>
                  <w:color w:val="000000" w:themeColor="text1"/>
                  <w:sz w:val="22"/>
                </w:rPr>
                <w:t>2022</w:t>
              </w:r>
            </w:ins>
            <w:r w:rsidRPr="009B1FDA">
              <w:rPr>
                <w:rFonts w:asciiTheme="minorEastAsia" w:hAnsiTheme="minorEastAsia"/>
                <w:color w:val="000000" w:themeColor="text1"/>
                <w:sz w:val="22"/>
              </w:rPr>
              <w:t>年</w:t>
            </w:r>
          </w:p>
        </w:tc>
        <w:tc>
          <w:tcPr>
            <w:tcW w:w="461" w:type="dxa"/>
            <w:tcBorders>
              <w:left w:val="single" w:sz="2" w:space="0" w:color="auto"/>
            </w:tcBorders>
            <w:vAlign w:val="center"/>
          </w:tcPr>
          <w:p w:rsidR="00114D93" w:rsidRPr="009B1FDA" w:rsidRDefault="00114D93" w:rsidP="00253C3A">
            <w:pPr>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②</w:t>
            </w:r>
          </w:p>
        </w:tc>
        <w:tc>
          <w:tcPr>
            <w:tcW w:w="1417" w:type="dxa"/>
            <w:tcBorders>
              <w:left w:val="single" w:sz="2" w:space="0" w:color="auto"/>
            </w:tcBorders>
            <w:vAlign w:val="center"/>
          </w:tcPr>
          <w:p w:rsidR="00114D93" w:rsidRPr="009B1FDA" w:rsidRDefault="00114D93" w:rsidP="00E0367F">
            <w:pPr>
              <w:jc w:val="center"/>
              <w:rPr>
                <w:rFonts w:asciiTheme="minorEastAsia" w:hAnsiTheme="minorEastAsia"/>
                <w:color w:val="000000" w:themeColor="text1"/>
                <w:sz w:val="22"/>
              </w:rPr>
            </w:pPr>
            <w:del w:id="11" w:author="Windows ユーザー" w:date="2024-05-20T14:31:00Z">
              <w:r w:rsidRPr="009B1FDA" w:rsidDel="00D65ACE">
                <w:rPr>
                  <w:rFonts w:asciiTheme="minorEastAsia" w:hAnsiTheme="minorEastAsia"/>
                  <w:color w:val="000000" w:themeColor="text1"/>
                  <w:sz w:val="22"/>
                </w:rPr>
                <w:delText>20</w:delText>
              </w:r>
              <w:r w:rsidR="006D6824" w:rsidDel="00D65ACE">
                <w:rPr>
                  <w:rFonts w:asciiTheme="minorEastAsia" w:hAnsiTheme="minorEastAsia"/>
                  <w:color w:val="000000" w:themeColor="text1"/>
                  <w:sz w:val="22"/>
                </w:rPr>
                <w:delText>2</w:delText>
              </w:r>
              <w:r w:rsidR="006D6824" w:rsidDel="00D65ACE">
                <w:rPr>
                  <w:rFonts w:asciiTheme="minorEastAsia" w:hAnsiTheme="minorEastAsia" w:hint="eastAsia"/>
                  <w:color w:val="000000" w:themeColor="text1"/>
                  <w:sz w:val="22"/>
                </w:rPr>
                <w:delText>2</w:delText>
              </w:r>
            </w:del>
            <w:ins w:id="12" w:author="Windows ユーザー" w:date="2024-05-20T14:31:00Z">
              <w:r w:rsidR="00D65ACE">
                <w:rPr>
                  <w:rFonts w:asciiTheme="minorEastAsia" w:hAnsiTheme="minorEastAsia"/>
                  <w:color w:val="000000" w:themeColor="text1"/>
                  <w:sz w:val="22"/>
                </w:rPr>
                <w:t>2023</w:t>
              </w:r>
            </w:ins>
            <w:r w:rsidRPr="009B1FDA">
              <w:rPr>
                <w:rFonts w:asciiTheme="minorEastAsia" w:hAnsiTheme="minorEastAsia"/>
                <w:color w:val="000000" w:themeColor="text1"/>
                <w:sz w:val="22"/>
              </w:rPr>
              <w:t>年</w:t>
            </w:r>
          </w:p>
        </w:tc>
        <w:tc>
          <w:tcPr>
            <w:tcW w:w="426" w:type="dxa"/>
            <w:tcBorders>
              <w:top w:val="single" w:sz="4" w:space="0" w:color="auto"/>
              <w:bottom w:val="single" w:sz="4" w:space="0" w:color="auto"/>
              <w:right w:val="single" w:sz="2" w:space="0" w:color="auto"/>
            </w:tcBorders>
            <w:vAlign w:val="center"/>
          </w:tcPr>
          <w:p w:rsidR="00114D93" w:rsidRPr="009B1FDA" w:rsidRDefault="00114D93" w:rsidP="00253C3A">
            <w:pPr>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③</w:t>
            </w:r>
          </w:p>
        </w:tc>
        <w:tc>
          <w:tcPr>
            <w:tcW w:w="1417" w:type="dxa"/>
            <w:tcBorders>
              <w:top w:val="single" w:sz="4" w:space="0" w:color="auto"/>
              <w:bottom w:val="single" w:sz="4" w:space="0" w:color="auto"/>
              <w:right w:val="single" w:sz="2" w:space="0" w:color="auto"/>
            </w:tcBorders>
            <w:vAlign w:val="center"/>
          </w:tcPr>
          <w:p w:rsidR="00114D93" w:rsidRPr="009B1FDA" w:rsidRDefault="00114D93" w:rsidP="00E0367F">
            <w:pPr>
              <w:jc w:val="center"/>
              <w:rPr>
                <w:rFonts w:asciiTheme="minorEastAsia" w:hAnsiTheme="minorEastAsia"/>
                <w:color w:val="000000" w:themeColor="text1"/>
                <w:sz w:val="22"/>
              </w:rPr>
            </w:pPr>
            <w:del w:id="13" w:author="Windows ユーザー" w:date="2024-05-20T14:31:00Z">
              <w:r w:rsidRPr="009B1FDA" w:rsidDel="00D65ACE">
                <w:rPr>
                  <w:rFonts w:asciiTheme="minorEastAsia" w:hAnsiTheme="minorEastAsia"/>
                  <w:color w:val="000000" w:themeColor="text1"/>
                  <w:sz w:val="22"/>
                </w:rPr>
                <w:delText>20</w:delText>
              </w:r>
              <w:r w:rsidR="006D6824" w:rsidDel="00D65ACE">
                <w:rPr>
                  <w:rFonts w:asciiTheme="minorEastAsia" w:hAnsiTheme="minorEastAsia"/>
                  <w:color w:val="000000" w:themeColor="text1"/>
                  <w:sz w:val="22"/>
                </w:rPr>
                <w:delText>2</w:delText>
              </w:r>
              <w:r w:rsidR="006D6824" w:rsidDel="00D65ACE">
                <w:rPr>
                  <w:rFonts w:asciiTheme="minorEastAsia" w:hAnsiTheme="minorEastAsia" w:hint="eastAsia"/>
                  <w:color w:val="000000" w:themeColor="text1"/>
                  <w:sz w:val="22"/>
                </w:rPr>
                <w:delText>3</w:delText>
              </w:r>
            </w:del>
            <w:ins w:id="14" w:author="Windows ユーザー" w:date="2024-05-20T14:31:00Z">
              <w:r w:rsidR="00D65ACE">
                <w:rPr>
                  <w:rFonts w:asciiTheme="minorEastAsia" w:hAnsiTheme="minorEastAsia"/>
                  <w:color w:val="000000" w:themeColor="text1"/>
                  <w:sz w:val="22"/>
                </w:rPr>
                <w:t>2024</w:t>
              </w:r>
            </w:ins>
            <w:r w:rsidRPr="009B1FDA">
              <w:rPr>
                <w:rFonts w:asciiTheme="minorEastAsia" w:hAnsiTheme="minorEastAsia"/>
                <w:color w:val="000000" w:themeColor="text1"/>
                <w:sz w:val="22"/>
              </w:rPr>
              <w:t>年</w:t>
            </w:r>
          </w:p>
        </w:tc>
        <w:tc>
          <w:tcPr>
            <w:tcW w:w="425" w:type="dxa"/>
            <w:tcBorders>
              <w:top w:val="single" w:sz="4" w:space="0" w:color="auto"/>
              <w:left w:val="single" w:sz="2" w:space="0" w:color="auto"/>
              <w:bottom w:val="single" w:sz="4" w:space="0" w:color="auto"/>
              <w:right w:val="single" w:sz="4" w:space="0" w:color="auto"/>
            </w:tcBorders>
            <w:vAlign w:val="center"/>
          </w:tcPr>
          <w:p w:rsidR="00114D93" w:rsidRPr="009B1FDA" w:rsidRDefault="00114D93" w:rsidP="00253C3A">
            <w:pPr>
              <w:spacing w:line="240" w:lineRule="exact"/>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④</w:t>
            </w:r>
          </w:p>
        </w:tc>
        <w:tc>
          <w:tcPr>
            <w:tcW w:w="1958" w:type="dxa"/>
            <w:tcBorders>
              <w:top w:val="single" w:sz="4" w:space="0" w:color="auto"/>
              <w:left w:val="single" w:sz="2" w:space="0" w:color="auto"/>
              <w:bottom w:val="single" w:sz="4" w:space="0" w:color="auto"/>
              <w:right w:val="single" w:sz="4" w:space="0" w:color="auto"/>
            </w:tcBorders>
            <w:vAlign w:val="center"/>
          </w:tcPr>
          <w:p w:rsidR="00114D93" w:rsidRPr="00C25BE9" w:rsidRDefault="00114D93" w:rsidP="00080630">
            <w:pPr>
              <w:spacing w:line="240" w:lineRule="exact"/>
              <w:jc w:val="center"/>
              <w:rPr>
                <w:rFonts w:asciiTheme="minorEastAsia" w:hAnsiTheme="minorEastAsia"/>
                <w:sz w:val="22"/>
              </w:rPr>
            </w:pPr>
            <w:r w:rsidRPr="00C25BE9">
              <w:rPr>
                <w:rFonts w:asciiTheme="minorEastAsia" w:hAnsiTheme="minorEastAsia"/>
                <w:sz w:val="22"/>
              </w:rPr>
              <w:t>３ヶ年</w:t>
            </w:r>
            <w:r w:rsidRPr="00C25BE9">
              <w:rPr>
                <w:rFonts w:asciiTheme="minorEastAsia" w:hAnsiTheme="minorEastAsia" w:hint="eastAsia"/>
                <w:sz w:val="22"/>
              </w:rPr>
              <w:t>合計</w:t>
            </w:r>
            <w:r w:rsidRPr="00C25BE9">
              <w:rPr>
                <w:rFonts w:asciiTheme="minorEastAsia" w:hAnsiTheme="minorEastAsia"/>
                <w:sz w:val="20"/>
              </w:rPr>
              <w:t>（</w:t>
            </w:r>
            <w:r w:rsidRPr="00C25BE9">
              <w:rPr>
                <w:rFonts w:asciiTheme="minorEastAsia" w:hAnsiTheme="minorEastAsia" w:cs="ＭＳ 明朝"/>
                <w:sz w:val="20"/>
              </w:rPr>
              <w:t>①</w:t>
            </w:r>
            <w:r w:rsidRPr="00C25BE9">
              <w:rPr>
                <w:rFonts w:asciiTheme="minorEastAsia" w:hAnsiTheme="minorEastAsia"/>
                <w:sz w:val="20"/>
              </w:rPr>
              <w:t>+</w:t>
            </w:r>
            <w:r w:rsidRPr="00C25BE9">
              <w:rPr>
                <w:rFonts w:asciiTheme="minorEastAsia" w:hAnsiTheme="minorEastAsia" w:cs="ＭＳ 明朝"/>
                <w:sz w:val="20"/>
              </w:rPr>
              <w:t>②</w:t>
            </w:r>
            <w:r w:rsidRPr="00C25BE9">
              <w:rPr>
                <w:rFonts w:asciiTheme="minorEastAsia" w:hAnsiTheme="minorEastAsia"/>
                <w:sz w:val="20"/>
              </w:rPr>
              <w:t>+</w:t>
            </w:r>
            <w:r w:rsidRPr="00C25BE9">
              <w:rPr>
                <w:rFonts w:asciiTheme="minorEastAsia" w:hAnsiTheme="minorEastAsia" w:cs="ＭＳ 明朝"/>
                <w:sz w:val="20"/>
              </w:rPr>
              <w:t>③</w:t>
            </w:r>
            <w:r w:rsidRPr="00C25BE9">
              <w:rPr>
                <w:rFonts w:asciiTheme="minorEastAsia" w:hAnsiTheme="minorEastAsia"/>
                <w:sz w:val="20"/>
              </w:rPr>
              <w:t>）</w:t>
            </w:r>
          </w:p>
        </w:tc>
      </w:tr>
      <w:tr w:rsidR="00114D93" w:rsidTr="00967D53">
        <w:trPr>
          <w:trHeight w:val="537"/>
        </w:trPr>
        <w:tc>
          <w:tcPr>
            <w:tcW w:w="1356" w:type="dxa"/>
            <w:vMerge/>
            <w:tcBorders>
              <w:bottom w:val="single" w:sz="4" w:space="0" w:color="auto"/>
            </w:tcBorders>
            <w:shd w:val="clear" w:color="auto" w:fill="F2F2F2" w:themeFill="background1" w:themeFillShade="F2"/>
            <w:vAlign w:val="center"/>
          </w:tcPr>
          <w:p w:rsidR="00114D93" w:rsidRPr="00C25BE9" w:rsidRDefault="00114D93" w:rsidP="00253C3A">
            <w:pPr>
              <w:jc w:val="center"/>
              <w:rPr>
                <w:rFonts w:asciiTheme="minorEastAsia" w:hAnsiTheme="minorEastAsia"/>
                <w:sz w:val="22"/>
              </w:rPr>
            </w:pPr>
          </w:p>
        </w:tc>
        <w:tc>
          <w:tcPr>
            <w:tcW w:w="1756" w:type="dxa"/>
            <w:gridSpan w:val="2"/>
            <w:tcBorders>
              <w:bottom w:val="single" w:sz="4" w:space="0" w:color="auto"/>
              <w:right w:val="single" w:sz="2" w:space="0" w:color="auto"/>
            </w:tcBorders>
            <w:vAlign w:val="center"/>
          </w:tcPr>
          <w:p w:rsidR="00114D93" w:rsidRPr="00C25BE9" w:rsidRDefault="00114D93" w:rsidP="00253C3A">
            <w:pPr>
              <w:jc w:val="right"/>
              <w:rPr>
                <w:rFonts w:asciiTheme="minorEastAsia" w:hAnsiTheme="minorEastAsia"/>
                <w:sz w:val="22"/>
              </w:rPr>
            </w:pPr>
            <w:r w:rsidRPr="00C25BE9">
              <w:rPr>
                <w:rFonts w:asciiTheme="minorEastAsia" w:hAnsiTheme="minorEastAsia"/>
                <w:sz w:val="22"/>
              </w:rPr>
              <w:t>TEU</w:t>
            </w:r>
          </w:p>
        </w:tc>
        <w:tc>
          <w:tcPr>
            <w:tcW w:w="1878" w:type="dxa"/>
            <w:gridSpan w:val="2"/>
            <w:tcBorders>
              <w:left w:val="single" w:sz="2" w:space="0" w:color="auto"/>
              <w:bottom w:val="single" w:sz="4" w:space="0" w:color="auto"/>
            </w:tcBorders>
            <w:vAlign w:val="center"/>
          </w:tcPr>
          <w:p w:rsidR="00114D93" w:rsidRPr="00C25BE9" w:rsidRDefault="00114D93" w:rsidP="00253C3A">
            <w:pPr>
              <w:jc w:val="right"/>
              <w:rPr>
                <w:rFonts w:asciiTheme="minorEastAsia" w:hAnsiTheme="minorEastAsia"/>
                <w:sz w:val="22"/>
              </w:rPr>
            </w:pPr>
            <w:r w:rsidRPr="00C25BE9">
              <w:rPr>
                <w:rFonts w:asciiTheme="minorEastAsia" w:hAnsiTheme="minorEastAsia"/>
                <w:sz w:val="22"/>
              </w:rPr>
              <w:t>TEU</w:t>
            </w:r>
          </w:p>
        </w:tc>
        <w:tc>
          <w:tcPr>
            <w:tcW w:w="1843" w:type="dxa"/>
            <w:gridSpan w:val="2"/>
            <w:tcBorders>
              <w:bottom w:val="double" w:sz="4" w:space="0" w:color="auto"/>
              <w:right w:val="single" w:sz="2" w:space="0" w:color="auto"/>
              <w:tr2bl w:val="nil"/>
            </w:tcBorders>
            <w:vAlign w:val="center"/>
          </w:tcPr>
          <w:p w:rsidR="00114D93" w:rsidRPr="00C25BE9" w:rsidRDefault="00114D93" w:rsidP="00253C3A">
            <w:pPr>
              <w:jc w:val="right"/>
              <w:rPr>
                <w:rFonts w:asciiTheme="minorEastAsia" w:hAnsiTheme="minorEastAsia"/>
                <w:sz w:val="22"/>
              </w:rPr>
            </w:pPr>
            <w:r w:rsidRPr="00C25BE9">
              <w:rPr>
                <w:rFonts w:asciiTheme="minorEastAsia" w:hAnsiTheme="minorEastAsia" w:hint="eastAsia"/>
                <w:sz w:val="22"/>
              </w:rPr>
              <w:t>TEU</w:t>
            </w:r>
          </w:p>
        </w:tc>
        <w:tc>
          <w:tcPr>
            <w:tcW w:w="2383" w:type="dxa"/>
            <w:gridSpan w:val="2"/>
            <w:tcBorders>
              <w:left w:val="single" w:sz="2" w:space="0" w:color="auto"/>
              <w:bottom w:val="double" w:sz="4" w:space="0" w:color="auto"/>
              <w:right w:val="single" w:sz="4" w:space="0" w:color="auto"/>
              <w:tr2bl w:val="nil"/>
            </w:tcBorders>
            <w:vAlign w:val="center"/>
          </w:tcPr>
          <w:p w:rsidR="00114D93" w:rsidRPr="00C25BE9" w:rsidRDefault="00114D93" w:rsidP="00253C3A">
            <w:pPr>
              <w:jc w:val="right"/>
              <w:rPr>
                <w:rFonts w:asciiTheme="minorEastAsia" w:hAnsiTheme="minorEastAsia"/>
                <w:sz w:val="22"/>
              </w:rPr>
            </w:pPr>
            <w:r w:rsidRPr="00C25BE9">
              <w:rPr>
                <w:rFonts w:asciiTheme="minorEastAsia" w:hAnsiTheme="minorEastAsia" w:hint="eastAsia"/>
                <w:sz w:val="22"/>
              </w:rPr>
              <w:t>TEU</w:t>
            </w:r>
          </w:p>
        </w:tc>
      </w:tr>
      <w:tr w:rsidR="00114D93" w:rsidTr="00967D53">
        <w:trPr>
          <w:trHeight w:val="587"/>
        </w:trPr>
        <w:tc>
          <w:tcPr>
            <w:tcW w:w="4990" w:type="dxa"/>
            <w:gridSpan w:val="5"/>
            <w:vMerge w:val="restart"/>
            <w:tcBorders>
              <w:left w:val="nil"/>
              <w:right w:val="double" w:sz="4" w:space="0" w:color="auto"/>
            </w:tcBorders>
            <w:vAlign w:val="center"/>
          </w:tcPr>
          <w:p w:rsidR="00114D93" w:rsidRPr="009F19E4" w:rsidRDefault="00114D93" w:rsidP="009F19E4">
            <w:pPr>
              <w:jc w:val="center"/>
              <w:rPr>
                <w:sz w:val="22"/>
              </w:rPr>
            </w:pPr>
          </w:p>
        </w:tc>
        <w:tc>
          <w:tcPr>
            <w:tcW w:w="426" w:type="dxa"/>
            <w:vMerge w:val="restart"/>
            <w:tcBorders>
              <w:top w:val="double" w:sz="4" w:space="0" w:color="auto"/>
              <w:left w:val="double" w:sz="4" w:space="0" w:color="auto"/>
              <w:right w:val="single" w:sz="4" w:space="0" w:color="auto"/>
            </w:tcBorders>
            <w:vAlign w:val="center"/>
          </w:tcPr>
          <w:p w:rsidR="00114D93" w:rsidRDefault="00114D93" w:rsidP="00080630">
            <w:pPr>
              <w:spacing w:line="240" w:lineRule="exact"/>
              <w:jc w:val="center"/>
              <w:rPr>
                <w:sz w:val="22"/>
              </w:rPr>
            </w:pPr>
            <w:r>
              <w:rPr>
                <w:rFonts w:hint="eastAsia"/>
                <w:sz w:val="22"/>
              </w:rPr>
              <w:t>⑤</w:t>
            </w:r>
          </w:p>
        </w:tc>
        <w:tc>
          <w:tcPr>
            <w:tcW w:w="1417" w:type="dxa"/>
            <w:vMerge w:val="restart"/>
            <w:tcBorders>
              <w:top w:val="double" w:sz="4" w:space="0" w:color="auto"/>
              <w:left w:val="single" w:sz="4" w:space="0" w:color="auto"/>
              <w:bottom w:val="double" w:sz="4" w:space="0" w:color="auto"/>
              <w:right w:val="single" w:sz="2" w:space="0" w:color="auto"/>
            </w:tcBorders>
            <w:shd w:val="clear" w:color="auto" w:fill="F2F2F2" w:themeFill="background1" w:themeFillShade="F2"/>
            <w:vAlign w:val="center"/>
          </w:tcPr>
          <w:p w:rsidR="00114D93" w:rsidRPr="009F19E4" w:rsidRDefault="00114D93" w:rsidP="00080630">
            <w:pPr>
              <w:spacing w:line="240" w:lineRule="exact"/>
              <w:jc w:val="center"/>
              <w:rPr>
                <w:sz w:val="22"/>
              </w:rPr>
            </w:pPr>
            <w:r>
              <w:rPr>
                <w:rFonts w:hint="eastAsia"/>
                <w:sz w:val="22"/>
              </w:rPr>
              <w:t>平均取扱量</w:t>
            </w:r>
            <w:r>
              <w:rPr>
                <w:rFonts w:hint="eastAsia"/>
                <w:sz w:val="20"/>
              </w:rPr>
              <w:t>（④</w:t>
            </w:r>
            <w:r w:rsidRPr="00080630">
              <w:rPr>
                <w:rFonts w:hint="eastAsia"/>
                <w:sz w:val="20"/>
              </w:rPr>
              <w:t>÷３）</w:t>
            </w:r>
          </w:p>
        </w:tc>
        <w:tc>
          <w:tcPr>
            <w:tcW w:w="2383" w:type="dxa"/>
            <w:gridSpan w:val="2"/>
            <w:tcBorders>
              <w:top w:val="double" w:sz="4" w:space="0" w:color="auto"/>
              <w:left w:val="single" w:sz="2" w:space="0" w:color="auto"/>
              <w:bottom w:val="dotted" w:sz="4" w:space="0" w:color="auto"/>
              <w:right w:val="double" w:sz="4" w:space="0" w:color="auto"/>
            </w:tcBorders>
            <w:vAlign w:val="center"/>
          </w:tcPr>
          <w:p w:rsidR="00114D93" w:rsidRPr="009F19E4" w:rsidRDefault="00114D93" w:rsidP="00253C3A">
            <w:pPr>
              <w:jc w:val="right"/>
              <w:rPr>
                <w:sz w:val="22"/>
              </w:rPr>
            </w:pPr>
            <w:r>
              <w:rPr>
                <w:rFonts w:hint="eastAsia"/>
                <w:sz w:val="22"/>
              </w:rPr>
              <w:t>TEU</w:t>
            </w:r>
          </w:p>
        </w:tc>
      </w:tr>
      <w:tr w:rsidR="00114D93" w:rsidTr="00967D53">
        <w:trPr>
          <w:trHeight w:val="275"/>
        </w:trPr>
        <w:tc>
          <w:tcPr>
            <w:tcW w:w="4990" w:type="dxa"/>
            <w:gridSpan w:val="5"/>
            <w:vMerge/>
            <w:tcBorders>
              <w:left w:val="nil"/>
              <w:bottom w:val="nil"/>
              <w:right w:val="double" w:sz="4" w:space="0" w:color="auto"/>
            </w:tcBorders>
            <w:vAlign w:val="center"/>
          </w:tcPr>
          <w:p w:rsidR="00114D93" w:rsidRPr="009F19E4" w:rsidRDefault="00114D93" w:rsidP="009F19E4">
            <w:pPr>
              <w:jc w:val="center"/>
              <w:rPr>
                <w:sz w:val="22"/>
              </w:rPr>
            </w:pPr>
          </w:p>
        </w:tc>
        <w:tc>
          <w:tcPr>
            <w:tcW w:w="426" w:type="dxa"/>
            <w:vMerge/>
            <w:tcBorders>
              <w:left w:val="double" w:sz="4" w:space="0" w:color="auto"/>
              <w:bottom w:val="double" w:sz="4" w:space="0" w:color="auto"/>
              <w:right w:val="single" w:sz="4" w:space="0" w:color="auto"/>
            </w:tcBorders>
            <w:vAlign w:val="center"/>
          </w:tcPr>
          <w:p w:rsidR="00114D93" w:rsidRDefault="00114D93" w:rsidP="00080630">
            <w:pPr>
              <w:spacing w:line="240" w:lineRule="exact"/>
              <w:jc w:val="center"/>
              <w:rPr>
                <w:sz w:val="22"/>
              </w:rPr>
            </w:pPr>
          </w:p>
        </w:tc>
        <w:tc>
          <w:tcPr>
            <w:tcW w:w="1417" w:type="dxa"/>
            <w:vMerge/>
            <w:tcBorders>
              <w:left w:val="single" w:sz="4" w:space="0" w:color="auto"/>
              <w:bottom w:val="double" w:sz="4" w:space="0" w:color="auto"/>
              <w:right w:val="single" w:sz="2" w:space="0" w:color="auto"/>
            </w:tcBorders>
            <w:shd w:val="clear" w:color="auto" w:fill="F2F2F2" w:themeFill="background1" w:themeFillShade="F2"/>
            <w:vAlign w:val="center"/>
          </w:tcPr>
          <w:p w:rsidR="00114D93" w:rsidRDefault="00114D93" w:rsidP="00080630">
            <w:pPr>
              <w:spacing w:line="240" w:lineRule="exact"/>
              <w:jc w:val="center"/>
              <w:rPr>
                <w:sz w:val="22"/>
              </w:rPr>
            </w:pPr>
          </w:p>
        </w:tc>
        <w:tc>
          <w:tcPr>
            <w:tcW w:w="2383" w:type="dxa"/>
            <w:gridSpan w:val="2"/>
            <w:tcBorders>
              <w:top w:val="dotted" w:sz="4" w:space="0" w:color="auto"/>
              <w:left w:val="single" w:sz="2" w:space="0" w:color="auto"/>
              <w:bottom w:val="double" w:sz="4" w:space="0" w:color="auto"/>
              <w:right w:val="double" w:sz="4" w:space="0" w:color="auto"/>
            </w:tcBorders>
            <w:vAlign w:val="center"/>
          </w:tcPr>
          <w:p w:rsidR="00114D93" w:rsidRDefault="00114D93" w:rsidP="00114D93">
            <w:pPr>
              <w:spacing w:line="200" w:lineRule="exact"/>
              <w:jc w:val="right"/>
              <w:rPr>
                <w:sz w:val="22"/>
              </w:rPr>
            </w:pPr>
            <w:r>
              <w:rPr>
                <w:rFonts w:asciiTheme="minorEastAsia" w:hAnsiTheme="minorEastAsia" w:hint="eastAsia"/>
                <w:sz w:val="16"/>
              </w:rPr>
              <w:t>※</w:t>
            </w:r>
            <w:r w:rsidRPr="00114D93">
              <w:rPr>
                <w:rFonts w:asciiTheme="minorEastAsia" w:hAnsiTheme="minorEastAsia" w:hint="eastAsia"/>
                <w:sz w:val="16"/>
              </w:rPr>
              <w:t>150TEU以上であること</w:t>
            </w:r>
          </w:p>
        </w:tc>
      </w:tr>
    </w:tbl>
    <w:p w:rsidR="002E6C3B" w:rsidRPr="00674B1B" w:rsidRDefault="00253C3A" w:rsidP="002E6C3B">
      <w:pPr>
        <w:rPr>
          <w:rFonts w:asciiTheme="majorEastAsia" w:eastAsiaTheme="majorEastAsia" w:hAnsiTheme="majorEastAsia"/>
          <w:sz w:val="22"/>
        </w:rPr>
      </w:pPr>
      <w:r>
        <w:rPr>
          <w:rFonts w:asciiTheme="majorEastAsia" w:eastAsiaTheme="majorEastAsia" w:hAnsiTheme="majorEastAsia" w:hint="eastAsia"/>
          <w:sz w:val="22"/>
        </w:rPr>
        <w:t>２．</w:t>
      </w:r>
      <w:r w:rsidR="00D64F90">
        <w:rPr>
          <w:rFonts w:asciiTheme="majorEastAsia" w:eastAsiaTheme="majorEastAsia" w:hAnsiTheme="majorEastAsia" w:hint="eastAsia"/>
          <w:sz w:val="22"/>
        </w:rPr>
        <w:t>助成</w:t>
      </w:r>
      <w:r w:rsidR="001919DF">
        <w:rPr>
          <w:rFonts w:asciiTheme="majorEastAsia" w:eastAsiaTheme="majorEastAsia" w:hAnsiTheme="majorEastAsia" w:hint="eastAsia"/>
          <w:sz w:val="22"/>
        </w:rPr>
        <w:t>金額</w:t>
      </w:r>
      <w:r w:rsidR="00080630">
        <w:rPr>
          <w:rFonts w:asciiTheme="majorEastAsia" w:eastAsiaTheme="majorEastAsia" w:hAnsiTheme="majorEastAsia" w:hint="eastAsia"/>
          <w:sz w:val="22"/>
        </w:rPr>
        <w:t>算定</w:t>
      </w:r>
    </w:p>
    <w:tbl>
      <w:tblPr>
        <w:tblStyle w:val="a3"/>
        <w:tblW w:w="9214" w:type="dxa"/>
        <w:tblInd w:w="108" w:type="dxa"/>
        <w:tblLayout w:type="fixed"/>
        <w:tblLook w:val="04A0" w:firstRow="1" w:lastRow="0" w:firstColumn="1" w:lastColumn="0" w:noHBand="0" w:noVBand="1"/>
      </w:tblPr>
      <w:tblGrid>
        <w:gridCol w:w="2116"/>
        <w:gridCol w:w="436"/>
        <w:gridCol w:w="1984"/>
        <w:gridCol w:w="1720"/>
        <w:gridCol w:w="359"/>
        <w:gridCol w:w="2599"/>
      </w:tblGrid>
      <w:tr w:rsidR="00C25BE9" w:rsidTr="0009497D">
        <w:trPr>
          <w:trHeight w:val="715"/>
        </w:trPr>
        <w:tc>
          <w:tcPr>
            <w:tcW w:w="2116" w:type="dxa"/>
            <w:vMerge w:val="restart"/>
            <w:tcBorders>
              <w:top w:val="double" w:sz="4" w:space="0" w:color="auto"/>
              <w:left w:val="double" w:sz="4" w:space="0" w:color="auto"/>
              <w:right w:val="single" w:sz="4" w:space="0" w:color="auto"/>
            </w:tcBorders>
            <w:shd w:val="clear" w:color="auto" w:fill="F2F2F2" w:themeFill="background1" w:themeFillShade="F2"/>
            <w:vAlign w:val="center"/>
          </w:tcPr>
          <w:p w:rsidR="00C25BE9" w:rsidRPr="00C25BE9" w:rsidRDefault="00D64F90" w:rsidP="00192A7B">
            <w:pPr>
              <w:jc w:val="center"/>
              <w:rPr>
                <w:sz w:val="24"/>
              </w:rPr>
            </w:pPr>
            <w:r>
              <w:rPr>
                <w:rFonts w:hint="eastAsia"/>
                <w:sz w:val="24"/>
              </w:rPr>
              <w:t>助成</w:t>
            </w:r>
            <w:r w:rsidR="00C25BE9" w:rsidRPr="00C25BE9">
              <w:rPr>
                <w:rFonts w:hint="eastAsia"/>
                <w:sz w:val="24"/>
              </w:rPr>
              <w:t>金申請</w:t>
            </w:r>
          </w:p>
          <w:p w:rsidR="00C25BE9" w:rsidRPr="00192A7B" w:rsidRDefault="00C25BE9" w:rsidP="00192A7B">
            <w:pPr>
              <w:jc w:val="center"/>
              <w:rPr>
                <w:sz w:val="22"/>
              </w:rPr>
            </w:pPr>
            <w:r w:rsidRPr="00C25BE9">
              <w:rPr>
                <w:rFonts w:hint="eastAsia"/>
                <w:sz w:val="24"/>
              </w:rPr>
              <w:t>（請求）額</w:t>
            </w:r>
          </w:p>
        </w:tc>
        <w:tc>
          <w:tcPr>
            <w:tcW w:w="436" w:type="dxa"/>
            <w:vMerge w:val="restart"/>
            <w:tcBorders>
              <w:top w:val="double" w:sz="4" w:space="0" w:color="auto"/>
              <w:left w:val="single" w:sz="4" w:space="0" w:color="auto"/>
              <w:bottom w:val="double" w:sz="4" w:space="0" w:color="auto"/>
            </w:tcBorders>
            <w:vAlign w:val="center"/>
          </w:tcPr>
          <w:p w:rsidR="00C25BE9" w:rsidRPr="00192A7B" w:rsidRDefault="00C25BE9" w:rsidP="00192A7B">
            <w:pPr>
              <w:jc w:val="center"/>
              <w:rPr>
                <w:sz w:val="22"/>
              </w:rPr>
            </w:pPr>
            <w:r>
              <w:rPr>
                <w:rFonts w:hint="eastAsia"/>
                <w:sz w:val="22"/>
              </w:rPr>
              <w:t>③</w:t>
            </w:r>
          </w:p>
        </w:tc>
        <w:tc>
          <w:tcPr>
            <w:tcW w:w="1984" w:type="dxa"/>
            <w:vMerge w:val="restart"/>
            <w:tcBorders>
              <w:top w:val="double" w:sz="4" w:space="0" w:color="auto"/>
              <w:right w:val="nil"/>
            </w:tcBorders>
            <w:vAlign w:val="center"/>
          </w:tcPr>
          <w:p w:rsidR="00C25BE9" w:rsidRPr="00192A7B" w:rsidRDefault="00C25BE9" w:rsidP="00080630">
            <w:pPr>
              <w:jc w:val="right"/>
              <w:rPr>
                <w:sz w:val="22"/>
              </w:rPr>
            </w:pPr>
            <w:r>
              <w:rPr>
                <w:rFonts w:hint="eastAsia"/>
                <w:sz w:val="22"/>
              </w:rPr>
              <w:t>TEU</w:t>
            </w:r>
          </w:p>
        </w:tc>
        <w:tc>
          <w:tcPr>
            <w:tcW w:w="1720" w:type="dxa"/>
            <w:vMerge w:val="restart"/>
            <w:tcBorders>
              <w:top w:val="double" w:sz="4" w:space="0" w:color="auto"/>
              <w:left w:val="nil"/>
              <w:right w:val="nil"/>
            </w:tcBorders>
            <w:vAlign w:val="center"/>
          </w:tcPr>
          <w:p w:rsidR="00C25BE9" w:rsidRPr="00192A7B" w:rsidRDefault="00C25BE9" w:rsidP="00192A7B">
            <w:pPr>
              <w:jc w:val="center"/>
              <w:rPr>
                <w:sz w:val="22"/>
              </w:rPr>
            </w:pPr>
            <w:r>
              <w:rPr>
                <w:rFonts w:hint="eastAsia"/>
                <w:sz w:val="22"/>
              </w:rPr>
              <w:t xml:space="preserve">×　</w:t>
            </w:r>
            <w:r w:rsidRPr="00C25BE9">
              <w:rPr>
                <w:rFonts w:hint="eastAsia"/>
                <w:sz w:val="28"/>
              </w:rPr>
              <w:t>1,000</w:t>
            </w:r>
            <w:r>
              <w:rPr>
                <w:rFonts w:hint="eastAsia"/>
                <w:sz w:val="22"/>
              </w:rPr>
              <w:t>円</w:t>
            </w:r>
          </w:p>
        </w:tc>
        <w:tc>
          <w:tcPr>
            <w:tcW w:w="359" w:type="dxa"/>
            <w:vMerge w:val="restart"/>
            <w:tcBorders>
              <w:top w:val="double" w:sz="4" w:space="0" w:color="auto"/>
              <w:left w:val="nil"/>
              <w:right w:val="single" w:sz="2" w:space="0" w:color="auto"/>
            </w:tcBorders>
            <w:vAlign w:val="center"/>
          </w:tcPr>
          <w:p w:rsidR="00C25BE9" w:rsidRPr="00192A7B" w:rsidRDefault="00C25BE9" w:rsidP="00192A7B">
            <w:pPr>
              <w:jc w:val="center"/>
              <w:rPr>
                <w:sz w:val="22"/>
              </w:rPr>
            </w:pPr>
            <w:r>
              <w:rPr>
                <w:rFonts w:hint="eastAsia"/>
                <w:sz w:val="22"/>
              </w:rPr>
              <w:t>＝</w:t>
            </w:r>
          </w:p>
        </w:tc>
        <w:tc>
          <w:tcPr>
            <w:tcW w:w="2599" w:type="dxa"/>
            <w:tcBorders>
              <w:top w:val="double" w:sz="4" w:space="0" w:color="auto"/>
              <w:left w:val="single" w:sz="2" w:space="0" w:color="auto"/>
              <w:bottom w:val="dotted" w:sz="4" w:space="0" w:color="auto"/>
              <w:right w:val="double" w:sz="4" w:space="0" w:color="auto"/>
            </w:tcBorders>
            <w:shd w:val="clear" w:color="auto" w:fill="F2F2F2" w:themeFill="background1" w:themeFillShade="F2"/>
            <w:vAlign w:val="center"/>
          </w:tcPr>
          <w:p w:rsidR="00C25BE9" w:rsidRDefault="00C25BE9" w:rsidP="00253C3A">
            <w:pPr>
              <w:ind w:right="880"/>
              <w:rPr>
                <w:sz w:val="22"/>
              </w:rPr>
            </w:pPr>
          </w:p>
          <w:p w:rsidR="00C25BE9" w:rsidRPr="00192A7B" w:rsidRDefault="00C25BE9" w:rsidP="00080630">
            <w:pPr>
              <w:jc w:val="right"/>
              <w:rPr>
                <w:sz w:val="22"/>
              </w:rPr>
            </w:pPr>
            <w:r>
              <w:rPr>
                <w:rFonts w:hint="eastAsia"/>
                <w:sz w:val="22"/>
              </w:rPr>
              <w:t>円</w:t>
            </w:r>
          </w:p>
        </w:tc>
      </w:tr>
      <w:tr w:rsidR="00253C3A" w:rsidTr="00967D53">
        <w:trPr>
          <w:trHeight w:val="295"/>
        </w:trPr>
        <w:tc>
          <w:tcPr>
            <w:tcW w:w="2116" w:type="dxa"/>
            <w:vMerge/>
            <w:tcBorders>
              <w:left w:val="double" w:sz="4" w:space="0" w:color="auto"/>
              <w:bottom w:val="double" w:sz="4" w:space="0" w:color="auto"/>
              <w:right w:val="single" w:sz="4" w:space="0" w:color="auto"/>
            </w:tcBorders>
            <w:shd w:val="clear" w:color="auto" w:fill="F2F2F2" w:themeFill="background1" w:themeFillShade="F2"/>
            <w:vAlign w:val="center"/>
          </w:tcPr>
          <w:p w:rsidR="00253C3A" w:rsidRDefault="00253C3A" w:rsidP="00192A7B">
            <w:pPr>
              <w:jc w:val="center"/>
              <w:rPr>
                <w:sz w:val="22"/>
              </w:rPr>
            </w:pPr>
          </w:p>
        </w:tc>
        <w:tc>
          <w:tcPr>
            <w:tcW w:w="436" w:type="dxa"/>
            <w:vMerge/>
            <w:tcBorders>
              <w:left w:val="single" w:sz="4" w:space="0" w:color="auto"/>
              <w:bottom w:val="double" w:sz="4" w:space="0" w:color="auto"/>
            </w:tcBorders>
            <w:vAlign w:val="center"/>
          </w:tcPr>
          <w:p w:rsidR="00253C3A" w:rsidRDefault="00253C3A" w:rsidP="00192A7B">
            <w:pPr>
              <w:jc w:val="center"/>
              <w:rPr>
                <w:sz w:val="22"/>
              </w:rPr>
            </w:pPr>
          </w:p>
        </w:tc>
        <w:tc>
          <w:tcPr>
            <w:tcW w:w="1984" w:type="dxa"/>
            <w:vMerge/>
            <w:tcBorders>
              <w:bottom w:val="double" w:sz="4" w:space="0" w:color="auto"/>
              <w:right w:val="nil"/>
            </w:tcBorders>
            <w:vAlign w:val="center"/>
          </w:tcPr>
          <w:p w:rsidR="00253C3A" w:rsidRPr="00192A7B" w:rsidRDefault="00253C3A" w:rsidP="00192A7B">
            <w:pPr>
              <w:jc w:val="center"/>
              <w:rPr>
                <w:sz w:val="22"/>
              </w:rPr>
            </w:pPr>
          </w:p>
        </w:tc>
        <w:tc>
          <w:tcPr>
            <w:tcW w:w="1720" w:type="dxa"/>
            <w:vMerge/>
            <w:tcBorders>
              <w:left w:val="nil"/>
              <w:bottom w:val="double" w:sz="4" w:space="0" w:color="auto"/>
              <w:right w:val="nil"/>
            </w:tcBorders>
            <w:vAlign w:val="center"/>
          </w:tcPr>
          <w:p w:rsidR="00253C3A" w:rsidRDefault="00253C3A" w:rsidP="00192A7B">
            <w:pPr>
              <w:jc w:val="center"/>
              <w:rPr>
                <w:sz w:val="22"/>
              </w:rPr>
            </w:pPr>
          </w:p>
        </w:tc>
        <w:tc>
          <w:tcPr>
            <w:tcW w:w="359" w:type="dxa"/>
            <w:vMerge/>
            <w:tcBorders>
              <w:left w:val="nil"/>
              <w:bottom w:val="double" w:sz="4" w:space="0" w:color="auto"/>
              <w:right w:val="single" w:sz="2" w:space="0" w:color="auto"/>
            </w:tcBorders>
            <w:vAlign w:val="center"/>
          </w:tcPr>
          <w:p w:rsidR="00253C3A" w:rsidRDefault="00253C3A" w:rsidP="00192A7B">
            <w:pPr>
              <w:jc w:val="center"/>
              <w:rPr>
                <w:sz w:val="22"/>
              </w:rPr>
            </w:pPr>
          </w:p>
        </w:tc>
        <w:tc>
          <w:tcPr>
            <w:tcW w:w="2599" w:type="dxa"/>
            <w:tcBorders>
              <w:top w:val="dotted" w:sz="4" w:space="0" w:color="auto"/>
              <w:left w:val="single" w:sz="2" w:space="0" w:color="auto"/>
              <w:bottom w:val="double" w:sz="4" w:space="0" w:color="auto"/>
              <w:right w:val="double" w:sz="4" w:space="0" w:color="auto"/>
            </w:tcBorders>
            <w:vAlign w:val="center"/>
          </w:tcPr>
          <w:p w:rsidR="00253C3A" w:rsidRPr="00253C3A" w:rsidRDefault="00253C3A" w:rsidP="00114D93">
            <w:pPr>
              <w:spacing w:line="200" w:lineRule="exact"/>
              <w:jc w:val="right"/>
              <w:rPr>
                <w:sz w:val="18"/>
              </w:rPr>
            </w:pPr>
            <w:r>
              <w:rPr>
                <w:rFonts w:hint="eastAsia"/>
                <w:sz w:val="18"/>
              </w:rPr>
              <w:t>（上限額</w:t>
            </w:r>
            <w:r>
              <w:rPr>
                <w:rFonts w:hint="eastAsia"/>
                <w:sz w:val="18"/>
              </w:rPr>
              <w:t>150</w:t>
            </w:r>
            <w:r>
              <w:rPr>
                <w:rFonts w:hint="eastAsia"/>
                <w:sz w:val="18"/>
              </w:rPr>
              <w:t>万円）</w:t>
            </w:r>
          </w:p>
        </w:tc>
      </w:tr>
    </w:tbl>
    <w:p w:rsidR="00253C3A" w:rsidRDefault="00253C3A" w:rsidP="00253C3A">
      <w:pPr>
        <w:spacing w:line="300" w:lineRule="exact"/>
        <w:rPr>
          <w:rFonts w:asciiTheme="minorEastAsia" w:hAnsiTheme="minorEastAsia"/>
          <w:sz w:val="24"/>
          <w:szCs w:val="24"/>
        </w:rPr>
      </w:pPr>
    </w:p>
    <w:p w:rsidR="00253C3A" w:rsidRPr="00967D53" w:rsidRDefault="00253C3A" w:rsidP="00253C3A">
      <w:pPr>
        <w:spacing w:line="300" w:lineRule="exact"/>
        <w:rPr>
          <w:rFonts w:asciiTheme="majorEastAsia" w:eastAsiaTheme="majorEastAsia" w:hAnsiTheme="majorEastAsia"/>
          <w:sz w:val="22"/>
          <w:szCs w:val="24"/>
        </w:rPr>
      </w:pPr>
      <w:r w:rsidRPr="00967D53">
        <w:rPr>
          <w:rFonts w:asciiTheme="majorEastAsia" w:eastAsiaTheme="majorEastAsia" w:hAnsiTheme="majorEastAsia" w:hint="eastAsia"/>
          <w:sz w:val="22"/>
          <w:szCs w:val="24"/>
        </w:rPr>
        <w:t>３．振込先口座</w:t>
      </w:r>
    </w:p>
    <w:tbl>
      <w:tblPr>
        <w:tblStyle w:val="a3"/>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253C3A" w:rsidTr="00545E03">
        <w:trPr>
          <w:trHeight w:val="322"/>
        </w:trPr>
        <w:tc>
          <w:tcPr>
            <w:tcW w:w="1508" w:type="dxa"/>
            <w:shd w:val="clear" w:color="auto" w:fill="F2F2F2" w:themeFill="background1" w:themeFillShade="F2"/>
            <w:vAlign w:val="center"/>
          </w:tcPr>
          <w:p w:rsidR="00253C3A" w:rsidRPr="00210065" w:rsidRDefault="00253C3A" w:rsidP="00253C3A">
            <w:pPr>
              <w:spacing w:line="300" w:lineRule="exact"/>
              <w:jc w:val="center"/>
              <w:rPr>
                <w:rFonts w:asciiTheme="minorEastAsia" w:hAnsiTheme="minorEastAsia"/>
                <w:sz w:val="24"/>
                <w:szCs w:val="24"/>
              </w:rPr>
            </w:pPr>
            <w:r>
              <w:rPr>
                <w:rFonts w:asciiTheme="minorEastAsia" w:hAnsiTheme="minorEastAsia" w:hint="eastAsia"/>
                <w:sz w:val="24"/>
                <w:szCs w:val="24"/>
              </w:rPr>
              <w:t>金融機関名</w:t>
            </w:r>
          </w:p>
        </w:tc>
        <w:tc>
          <w:tcPr>
            <w:tcW w:w="2286" w:type="dxa"/>
            <w:vAlign w:val="center"/>
          </w:tcPr>
          <w:p w:rsidR="00253C3A" w:rsidRDefault="00253C3A" w:rsidP="00253C3A">
            <w:pPr>
              <w:spacing w:line="300" w:lineRule="exact"/>
              <w:rPr>
                <w:rFonts w:asciiTheme="minorEastAsia" w:hAnsiTheme="minorEastAsia"/>
                <w:sz w:val="24"/>
                <w:szCs w:val="24"/>
              </w:rPr>
            </w:pPr>
          </w:p>
        </w:tc>
        <w:tc>
          <w:tcPr>
            <w:tcW w:w="1635" w:type="dxa"/>
            <w:shd w:val="clear" w:color="auto" w:fill="F2F2F2" w:themeFill="background1" w:themeFillShade="F2"/>
            <w:vAlign w:val="center"/>
          </w:tcPr>
          <w:p w:rsidR="00253C3A" w:rsidRDefault="00253C3A" w:rsidP="00253C3A">
            <w:pPr>
              <w:spacing w:line="300" w:lineRule="exact"/>
              <w:jc w:val="center"/>
              <w:rPr>
                <w:rFonts w:asciiTheme="minorEastAsia" w:hAnsiTheme="minorEastAsia"/>
                <w:sz w:val="24"/>
                <w:szCs w:val="24"/>
              </w:rPr>
            </w:pPr>
            <w:r w:rsidRPr="00545E03">
              <w:rPr>
                <w:rFonts w:asciiTheme="minorEastAsia" w:hAnsiTheme="minorEastAsia" w:hint="eastAsia"/>
                <w:spacing w:val="30"/>
                <w:kern w:val="0"/>
                <w:sz w:val="24"/>
                <w:szCs w:val="24"/>
                <w:fitText w:val="1200" w:id="-1826872828"/>
              </w:rPr>
              <w:t>本支店名</w:t>
            </w:r>
          </w:p>
        </w:tc>
        <w:tc>
          <w:tcPr>
            <w:tcW w:w="2476" w:type="dxa"/>
          </w:tcPr>
          <w:p w:rsidR="00253C3A" w:rsidRDefault="00253C3A" w:rsidP="00253C3A">
            <w:pPr>
              <w:spacing w:line="300" w:lineRule="exact"/>
              <w:jc w:val="left"/>
              <w:rPr>
                <w:rFonts w:asciiTheme="minorEastAsia" w:hAnsiTheme="minorEastAsia"/>
                <w:sz w:val="24"/>
                <w:szCs w:val="24"/>
              </w:rPr>
            </w:pPr>
          </w:p>
        </w:tc>
      </w:tr>
      <w:tr w:rsidR="00253C3A" w:rsidTr="00545E03">
        <w:trPr>
          <w:trHeight w:val="322"/>
        </w:trPr>
        <w:tc>
          <w:tcPr>
            <w:tcW w:w="1508" w:type="dxa"/>
            <w:shd w:val="clear" w:color="auto" w:fill="F2F2F2" w:themeFill="background1" w:themeFillShade="F2"/>
            <w:vAlign w:val="center"/>
          </w:tcPr>
          <w:p w:rsidR="00253C3A" w:rsidRDefault="00253C3A" w:rsidP="00253C3A">
            <w:pPr>
              <w:spacing w:line="300" w:lineRule="exact"/>
              <w:jc w:val="center"/>
              <w:rPr>
                <w:rFonts w:asciiTheme="minorEastAsia" w:hAnsiTheme="minorEastAsia"/>
                <w:sz w:val="24"/>
                <w:szCs w:val="24"/>
              </w:rPr>
            </w:pPr>
            <w:r w:rsidRPr="00253C3A">
              <w:rPr>
                <w:rFonts w:asciiTheme="minorEastAsia" w:hAnsiTheme="minorEastAsia" w:hint="eastAsia"/>
                <w:spacing w:val="30"/>
                <w:kern w:val="0"/>
                <w:sz w:val="24"/>
                <w:szCs w:val="24"/>
                <w:fitText w:val="1200" w:id="-1826872827"/>
              </w:rPr>
              <w:t>預金種別</w:t>
            </w:r>
          </w:p>
        </w:tc>
        <w:tc>
          <w:tcPr>
            <w:tcW w:w="2286" w:type="dxa"/>
            <w:vAlign w:val="center"/>
          </w:tcPr>
          <w:p w:rsidR="00253C3A" w:rsidRDefault="00253C3A" w:rsidP="00253C3A">
            <w:pPr>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shd w:val="clear" w:color="auto" w:fill="F2F2F2" w:themeFill="background1" w:themeFillShade="F2"/>
            <w:vAlign w:val="center"/>
          </w:tcPr>
          <w:p w:rsidR="00253C3A" w:rsidRDefault="00253C3A" w:rsidP="00253C3A">
            <w:pPr>
              <w:spacing w:line="300" w:lineRule="exact"/>
              <w:jc w:val="center"/>
              <w:rPr>
                <w:rFonts w:asciiTheme="minorEastAsia" w:hAnsiTheme="minorEastAsia"/>
                <w:sz w:val="24"/>
                <w:szCs w:val="24"/>
              </w:rPr>
            </w:pPr>
            <w:r w:rsidRPr="00253C3A">
              <w:rPr>
                <w:rFonts w:asciiTheme="minorEastAsia" w:hAnsiTheme="minorEastAsia" w:hint="eastAsia"/>
                <w:spacing w:val="30"/>
                <w:kern w:val="0"/>
                <w:sz w:val="24"/>
                <w:szCs w:val="24"/>
                <w:fitText w:val="1200" w:id="-1826872826"/>
              </w:rPr>
              <w:t>口座番号</w:t>
            </w:r>
          </w:p>
        </w:tc>
        <w:tc>
          <w:tcPr>
            <w:tcW w:w="2476" w:type="dxa"/>
          </w:tcPr>
          <w:p w:rsidR="00253C3A" w:rsidRDefault="00253C3A" w:rsidP="00253C3A">
            <w:pPr>
              <w:spacing w:line="300" w:lineRule="exact"/>
              <w:jc w:val="left"/>
              <w:rPr>
                <w:rFonts w:asciiTheme="minorEastAsia" w:hAnsiTheme="minorEastAsia"/>
                <w:sz w:val="24"/>
                <w:szCs w:val="24"/>
              </w:rPr>
            </w:pPr>
          </w:p>
        </w:tc>
      </w:tr>
      <w:tr w:rsidR="00253C3A" w:rsidTr="00545E03">
        <w:trPr>
          <w:trHeight w:val="341"/>
        </w:trPr>
        <w:tc>
          <w:tcPr>
            <w:tcW w:w="1508" w:type="dxa"/>
            <w:vMerge w:val="restart"/>
            <w:shd w:val="clear" w:color="auto" w:fill="F2F2F2" w:themeFill="background1" w:themeFillShade="F2"/>
            <w:vAlign w:val="center"/>
          </w:tcPr>
          <w:p w:rsidR="00253C3A" w:rsidRDefault="00253C3A" w:rsidP="00253C3A">
            <w:pPr>
              <w:spacing w:line="300" w:lineRule="exact"/>
              <w:jc w:val="center"/>
              <w:rPr>
                <w:rFonts w:asciiTheme="minorEastAsia" w:hAnsiTheme="minorEastAsia"/>
                <w:sz w:val="24"/>
                <w:szCs w:val="24"/>
              </w:rPr>
            </w:pPr>
            <w:r w:rsidRPr="00253C3A">
              <w:rPr>
                <w:rFonts w:asciiTheme="minorEastAsia" w:hAnsiTheme="minorEastAsia" w:hint="eastAsia"/>
                <w:spacing w:val="30"/>
                <w:kern w:val="0"/>
                <w:sz w:val="24"/>
                <w:szCs w:val="24"/>
                <w:fitText w:val="1200" w:id="-1826872825"/>
              </w:rPr>
              <w:t>口座名義</w:t>
            </w:r>
          </w:p>
        </w:tc>
        <w:tc>
          <w:tcPr>
            <w:tcW w:w="6397" w:type="dxa"/>
            <w:gridSpan w:val="3"/>
            <w:tcBorders>
              <w:bottom w:val="dotted" w:sz="4" w:space="0" w:color="auto"/>
            </w:tcBorders>
            <w:vAlign w:val="center"/>
          </w:tcPr>
          <w:p w:rsidR="00253C3A" w:rsidRDefault="00253C3A" w:rsidP="00253C3A">
            <w:pPr>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p>
        </w:tc>
      </w:tr>
      <w:tr w:rsidR="00253C3A" w:rsidTr="00545E03">
        <w:trPr>
          <w:trHeight w:val="451"/>
        </w:trPr>
        <w:tc>
          <w:tcPr>
            <w:tcW w:w="1508" w:type="dxa"/>
            <w:vMerge/>
            <w:shd w:val="clear" w:color="auto" w:fill="F2F2F2" w:themeFill="background1" w:themeFillShade="F2"/>
            <w:vAlign w:val="center"/>
          </w:tcPr>
          <w:p w:rsidR="00253C3A" w:rsidRDefault="00253C3A" w:rsidP="00253C3A">
            <w:pPr>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253C3A" w:rsidRDefault="00253C3A" w:rsidP="00253C3A">
            <w:pPr>
              <w:spacing w:line="300" w:lineRule="exact"/>
              <w:rPr>
                <w:rFonts w:asciiTheme="minorEastAsia" w:hAnsiTheme="minorEastAsia"/>
                <w:sz w:val="24"/>
                <w:szCs w:val="24"/>
              </w:rPr>
            </w:pPr>
          </w:p>
        </w:tc>
      </w:tr>
      <w:tr w:rsidR="00253C3A" w:rsidTr="00253C3A">
        <w:trPr>
          <w:trHeight w:val="263"/>
        </w:trPr>
        <w:tc>
          <w:tcPr>
            <w:tcW w:w="7905" w:type="dxa"/>
            <w:gridSpan w:val="4"/>
            <w:tcBorders>
              <w:left w:val="nil"/>
              <w:bottom w:val="nil"/>
              <w:right w:val="nil"/>
            </w:tcBorders>
            <w:vAlign w:val="center"/>
          </w:tcPr>
          <w:p w:rsidR="00253C3A" w:rsidRDefault="00253C3A" w:rsidP="00253C3A">
            <w:pPr>
              <w:spacing w:line="300" w:lineRule="exact"/>
              <w:rPr>
                <w:rFonts w:asciiTheme="minorEastAsia" w:hAnsiTheme="minorEastAsia"/>
                <w:sz w:val="24"/>
                <w:szCs w:val="24"/>
              </w:rPr>
            </w:pPr>
            <w:r w:rsidRPr="002B4CC5">
              <w:rPr>
                <w:rFonts w:asciiTheme="minorEastAsia" w:hAnsiTheme="minorEastAsia" w:hint="eastAsia"/>
                <w:sz w:val="18"/>
                <w:szCs w:val="24"/>
              </w:rPr>
              <w:t>※申請者と口座名義人が異なる場合には申請者の委任状を添付すること。</w:t>
            </w:r>
          </w:p>
        </w:tc>
      </w:tr>
    </w:tbl>
    <w:p w:rsidR="00253C3A" w:rsidRDefault="00253C3A" w:rsidP="00253C3A">
      <w:pPr>
        <w:spacing w:line="300" w:lineRule="exact"/>
        <w:ind w:firstLineChars="200" w:firstLine="480"/>
        <w:rPr>
          <w:rFonts w:asciiTheme="minorEastAsia" w:hAnsiTheme="minorEastAsia"/>
          <w:sz w:val="24"/>
          <w:szCs w:val="24"/>
        </w:rPr>
      </w:pPr>
    </w:p>
    <w:p w:rsidR="00C25BE9" w:rsidRDefault="00C25BE9" w:rsidP="00C25BE9">
      <w:pPr>
        <w:spacing w:line="300" w:lineRule="exact"/>
        <w:rPr>
          <w:rFonts w:ascii="BIZ UDゴシック" w:eastAsia="BIZ UDゴシック" w:hAnsi="BIZ UDゴシック"/>
          <w:sz w:val="20"/>
          <w:szCs w:val="24"/>
        </w:rPr>
      </w:pPr>
    </w:p>
    <w:p w:rsidR="00545E03" w:rsidRDefault="00545E03" w:rsidP="00C25BE9">
      <w:pPr>
        <w:spacing w:line="300" w:lineRule="exact"/>
        <w:rPr>
          <w:rFonts w:ascii="BIZ UDゴシック" w:eastAsia="BIZ UDゴシック" w:hAnsi="BIZ UDゴシック"/>
          <w:sz w:val="20"/>
          <w:szCs w:val="24"/>
        </w:rPr>
      </w:pPr>
    </w:p>
    <w:tbl>
      <w:tblPr>
        <w:tblStyle w:val="a3"/>
        <w:tblpPr w:leftFromText="142" w:rightFromText="142" w:vertAnchor="text" w:horzAnchor="margin" w:tblpXSpec="right" w:tblpY="1629"/>
        <w:tblW w:w="4750" w:type="dxa"/>
        <w:tblLayout w:type="fixed"/>
        <w:tblLook w:val="04A0" w:firstRow="1" w:lastRow="0" w:firstColumn="1" w:lastColumn="0" w:noHBand="0" w:noVBand="1"/>
      </w:tblPr>
      <w:tblGrid>
        <w:gridCol w:w="1276"/>
        <w:gridCol w:w="3474"/>
      </w:tblGrid>
      <w:tr w:rsidR="00545E03" w:rsidTr="00D64F90">
        <w:trPr>
          <w:trHeight w:val="281"/>
        </w:trPr>
        <w:tc>
          <w:tcPr>
            <w:tcW w:w="4750" w:type="dxa"/>
            <w:gridSpan w:val="2"/>
            <w:tcBorders>
              <w:top w:val="nil"/>
              <w:left w:val="nil"/>
              <w:right w:val="nil"/>
            </w:tcBorders>
            <w:vAlign w:val="center"/>
          </w:tcPr>
          <w:p w:rsidR="00545E03" w:rsidRPr="00027F90" w:rsidRDefault="00545E03" w:rsidP="00D64F90">
            <w:pPr>
              <w:spacing w:line="300" w:lineRule="exact"/>
              <w:rPr>
                <w:rFonts w:asciiTheme="minorEastAsia" w:hAnsiTheme="minorEastAsia"/>
                <w:sz w:val="24"/>
                <w:szCs w:val="24"/>
              </w:rPr>
            </w:pPr>
            <w:r w:rsidRPr="00027F90">
              <w:rPr>
                <w:rFonts w:asciiTheme="minorEastAsia" w:hAnsiTheme="minorEastAsia" w:hint="eastAsia"/>
                <w:sz w:val="20"/>
                <w:szCs w:val="24"/>
              </w:rPr>
              <w:t>【担当者連絡先】</w:t>
            </w:r>
          </w:p>
        </w:tc>
      </w:tr>
      <w:tr w:rsidR="00545E03" w:rsidTr="00D64F90">
        <w:trPr>
          <w:trHeight w:val="272"/>
        </w:trPr>
        <w:tc>
          <w:tcPr>
            <w:tcW w:w="1276" w:type="dxa"/>
            <w:shd w:val="clear" w:color="auto" w:fill="F2F2F2" w:themeFill="background1" w:themeFillShade="F2"/>
            <w:vAlign w:val="center"/>
          </w:tcPr>
          <w:p w:rsidR="00545E03" w:rsidRPr="00027F90" w:rsidRDefault="00545E03" w:rsidP="00D64F90">
            <w:pPr>
              <w:jc w:val="center"/>
              <w:rPr>
                <w:rFonts w:asciiTheme="minorEastAsia" w:hAnsiTheme="minorEastAsia"/>
                <w:sz w:val="18"/>
              </w:rPr>
            </w:pPr>
            <w:r w:rsidRPr="00027F90">
              <w:rPr>
                <w:rFonts w:asciiTheme="minorEastAsia" w:hAnsiTheme="minorEastAsia" w:hint="eastAsia"/>
                <w:sz w:val="18"/>
              </w:rPr>
              <w:t>御社名</w:t>
            </w:r>
          </w:p>
        </w:tc>
        <w:tc>
          <w:tcPr>
            <w:tcW w:w="3474" w:type="dxa"/>
            <w:vAlign w:val="center"/>
          </w:tcPr>
          <w:p w:rsidR="00545E03" w:rsidRDefault="00545E03" w:rsidP="00D64F90">
            <w:pPr>
              <w:jc w:val="left"/>
              <w:rPr>
                <w:sz w:val="22"/>
              </w:rPr>
            </w:pPr>
          </w:p>
        </w:tc>
      </w:tr>
      <w:tr w:rsidR="00545E03" w:rsidTr="00D64F90">
        <w:trPr>
          <w:trHeight w:val="236"/>
        </w:trPr>
        <w:tc>
          <w:tcPr>
            <w:tcW w:w="1276" w:type="dxa"/>
            <w:shd w:val="clear" w:color="auto" w:fill="F2F2F2" w:themeFill="background1" w:themeFillShade="F2"/>
            <w:vAlign w:val="center"/>
          </w:tcPr>
          <w:p w:rsidR="00545E03" w:rsidRPr="00027F90" w:rsidRDefault="00545E03" w:rsidP="00D64F90">
            <w:pPr>
              <w:jc w:val="center"/>
              <w:rPr>
                <w:rFonts w:asciiTheme="minorEastAsia" w:hAnsiTheme="minorEastAsia"/>
                <w:sz w:val="18"/>
              </w:rPr>
            </w:pPr>
            <w:r w:rsidRPr="00027F90">
              <w:rPr>
                <w:rFonts w:asciiTheme="minorEastAsia" w:hAnsiTheme="minorEastAsia" w:hint="eastAsia"/>
                <w:sz w:val="18"/>
              </w:rPr>
              <w:t>担当部署名</w:t>
            </w:r>
          </w:p>
        </w:tc>
        <w:tc>
          <w:tcPr>
            <w:tcW w:w="3474" w:type="dxa"/>
            <w:vAlign w:val="center"/>
          </w:tcPr>
          <w:p w:rsidR="00545E03" w:rsidRDefault="00545E03" w:rsidP="00D64F90">
            <w:pPr>
              <w:jc w:val="left"/>
              <w:rPr>
                <w:sz w:val="22"/>
              </w:rPr>
            </w:pPr>
          </w:p>
        </w:tc>
      </w:tr>
      <w:tr w:rsidR="00545E03" w:rsidTr="00D64F90">
        <w:trPr>
          <w:trHeight w:val="342"/>
        </w:trPr>
        <w:tc>
          <w:tcPr>
            <w:tcW w:w="1276" w:type="dxa"/>
            <w:shd w:val="clear" w:color="auto" w:fill="F2F2F2" w:themeFill="background1" w:themeFillShade="F2"/>
            <w:vAlign w:val="center"/>
          </w:tcPr>
          <w:p w:rsidR="00545E03" w:rsidRPr="00027F90" w:rsidRDefault="00545E03" w:rsidP="00D64F90">
            <w:pPr>
              <w:jc w:val="center"/>
              <w:rPr>
                <w:rFonts w:asciiTheme="minorEastAsia" w:hAnsiTheme="minorEastAsia"/>
                <w:sz w:val="18"/>
              </w:rPr>
            </w:pPr>
            <w:r w:rsidRPr="00027F90">
              <w:rPr>
                <w:rFonts w:asciiTheme="minorEastAsia" w:hAnsiTheme="minorEastAsia" w:hint="eastAsia"/>
                <w:sz w:val="18"/>
              </w:rPr>
              <w:t>担当者名</w:t>
            </w:r>
          </w:p>
        </w:tc>
        <w:tc>
          <w:tcPr>
            <w:tcW w:w="3474" w:type="dxa"/>
            <w:vAlign w:val="center"/>
          </w:tcPr>
          <w:p w:rsidR="00545E03" w:rsidRPr="00773DEC" w:rsidRDefault="00545E03" w:rsidP="00D64F90">
            <w:pPr>
              <w:jc w:val="left"/>
              <w:rPr>
                <w:rFonts w:asciiTheme="majorEastAsia" w:eastAsiaTheme="majorEastAsia" w:hAnsiTheme="majorEastAsia"/>
                <w:sz w:val="22"/>
              </w:rPr>
            </w:pPr>
          </w:p>
        </w:tc>
      </w:tr>
      <w:tr w:rsidR="00545E03" w:rsidTr="00D64F90">
        <w:trPr>
          <w:trHeight w:val="292"/>
        </w:trPr>
        <w:tc>
          <w:tcPr>
            <w:tcW w:w="1276" w:type="dxa"/>
            <w:shd w:val="clear" w:color="auto" w:fill="F2F2F2" w:themeFill="background1" w:themeFillShade="F2"/>
            <w:vAlign w:val="center"/>
          </w:tcPr>
          <w:p w:rsidR="00545E03" w:rsidRPr="00027F90" w:rsidRDefault="00545E03" w:rsidP="00D64F90">
            <w:pPr>
              <w:jc w:val="center"/>
              <w:rPr>
                <w:rFonts w:asciiTheme="minorEastAsia" w:hAnsiTheme="minorEastAsia"/>
                <w:sz w:val="18"/>
              </w:rPr>
            </w:pPr>
            <w:r w:rsidRPr="00027F90">
              <w:rPr>
                <w:rFonts w:asciiTheme="minorEastAsia" w:hAnsiTheme="minorEastAsia" w:hint="eastAsia"/>
                <w:sz w:val="18"/>
              </w:rPr>
              <w:t>電話番号</w:t>
            </w:r>
          </w:p>
        </w:tc>
        <w:tc>
          <w:tcPr>
            <w:tcW w:w="3474" w:type="dxa"/>
            <w:vAlign w:val="center"/>
          </w:tcPr>
          <w:p w:rsidR="00545E03" w:rsidRPr="00773DEC" w:rsidRDefault="00545E03" w:rsidP="00D64F90">
            <w:pPr>
              <w:jc w:val="left"/>
              <w:rPr>
                <w:rFonts w:asciiTheme="majorEastAsia" w:eastAsiaTheme="majorEastAsia" w:hAnsiTheme="majorEastAsia"/>
                <w:sz w:val="22"/>
              </w:rPr>
            </w:pPr>
          </w:p>
        </w:tc>
      </w:tr>
      <w:tr w:rsidR="00545E03" w:rsidRPr="00027F90" w:rsidTr="00D64F90">
        <w:trPr>
          <w:trHeight w:val="242"/>
        </w:trPr>
        <w:tc>
          <w:tcPr>
            <w:tcW w:w="1276" w:type="dxa"/>
            <w:shd w:val="clear" w:color="auto" w:fill="F2F2F2" w:themeFill="background1" w:themeFillShade="F2"/>
            <w:vAlign w:val="center"/>
          </w:tcPr>
          <w:p w:rsidR="00545E03" w:rsidRPr="00027F90" w:rsidRDefault="00545E03" w:rsidP="00D64F90">
            <w:pPr>
              <w:jc w:val="center"/>
              <w:rPr>
                <w:rFonts w:asciiTheme="minorEastAsia" w:hAnsiTheme="minorEastAsia"/>
                <w:sz w:val="18"/>
              </w:rPr>
            </w:pPr>
            <w:r w:rsidRPr="00027F90">
              <w:rPr>
                <w:rFonts w:asciiTheme="minorEastAsia" w:hAnsiTheme="minorEastAsia" w:hint="eastAsia"/>
                <w:sz w:val="18"/>
              </w:rPr>
              <w:t>Eメール</w:t>
            </w:r>
          </w:p>
        </w:tc>
        <w:tc>
          <w:tcPr>
            <w:tcW w:w="3474" w:type="dxa"/>
            <w:vAlign w:val="center"/>
          </w:tcPr>
          <w:p w:rsidR="00545E03" w:rsidRPr="00027F90" w:rsidRDefault="00545E03" w:rsidP="00D64F90">
            <w:pPr>
              <w:jc w:val="left"/>
              <w:rPr>
                <w:rFonts w:asciiTheme="minorEastAsia" w:hAnsiTheme="minorEastAsia"/>
                <w:sz w:val="22"/>
              </w:rPr>
            </w:pPr>
          </w:p>
        </w:tc>
      </w:tr>
    </w:tbl>
    <w:p w:rsidR="00D64F90" w:rsidRDefault="00D64F90" w:rsidP="00545E03">
      <w:pPr>
        <w:spacing w:line="300" w:lineRule="exact"/>
        <w:ind w:firstLineChars="100" w:firstLine="200"/>
        <w:rPr>
          <w:rFonts w:asciiTheme="minorEastAsia" w:hAnsiTheme="minorEastAsia"/>
          <w:sz w:val="20"/>
        </w:rPr>
      </w:pPr>
    </w:p>
    <w:p w:rsidR="00D64F90" w:rsidRDefault="00D64F90" w:rsidP="00545E03">
      <w:pPr>
        <w:spacing w:line="300" w:lineRule="exact"/>
        <w:ind w:firstLineChars="100" w:firstLine="200"/>
        <w:rPr>
          <w:rFonts w:asciiTheme="minorEastAsia" w:hAnsiTheme="minorEastAsia"/>
          <w:sz w:val="20"/>
        </w:rPr>
      </w:pPr>
    </w:p>
    <w:p w:rsidR="00D64F90" w:rsidRPr="00D64F90" w:rsidRDefault="00D64F90" w:rsidP="00D64F90">
      <w:pPr>
        <w:rPr>
          <w:rFonts w:asciiTheme="minorEastAsia" w:hAnsiTheme="minorEastAsia"/>
          <w:sz w:val="20"/>
        </w:rPr>
      </w:pPr>
    </w:p>
    <w:p w:rsidR="00D64F90" w:rsidRPr="00D64F90" w:rsidRDefault="00D64F90" w:rsidP="00D64F90">
      <w:pPr>
        <w:rPr>
          <w:rFonts w:asciiTheme="minorEastAsia" w:hAnsiTheme="minorEastAsia"/>
          <w:sz w:val="20"/>
        </w:rPr>
      </w:pPr>
    </w:p>
    <w:p w:rsidR="00D64F90" w:rsidRPr="00D64F90" w:rsidRDefault="00D64F90" w:rsidP="00D64F90">
      <w:pPr>
        <w:rPr>
          <w:rFonts w:asciiTheme="minorEastAsia" w:hAnsiTheme="minorEastAsia"/>
          <w:sz w:val="20"/>
        </w:rPr>
      </w:pPr>
    </w:p>
    <w:p w:rsidR="00D64F90" w:rsidRPr="00027F90" w:rsidRDefault="00D64F90" w:rsidP="00D64F90">
      <w:pPr>
        <w:spacing w:line="300" w:lineRule="exact"/>
        <w:ind w:firstLineChars="100" w:firstLine="200"/>
        <w:rPr>
          <w:rFonts w:asciiTheme="minorEastAsia" w:hAnsiTheme="minorEastAsia"/>
          <w:sz w:val="20"/>
        </w:rPr>
      </w:pPr>
      <w:r>
        <w:rPr>
          <w:rFonts w:asciiTheme="minorEastAsia" w:hAnsiTheme="minorEastAsia" w:hint="eastAsia"/>
          <w:sz w:val="20"/>
        </w:rPr>
        <w:t xml:space="preserve">　</w:t>
      </w:r>
      <w:r w:rsidRPr="00027F90">
        <w:rPr>
          <w:rFonts w:asciiTheme="minorEastAsia" w:hAnsiTheme="minorEastAsia" w:hint="eastAsia"/>
          <w:sz w:val="20"/>
        </w:rPr>
        <w:t>【添付書類】</w:t>
      </w:r>
      <w:r w:rsidRPr="00027F90">
        <w:rPr>
          <w:rFonts w:asciiTheme="minorEastAsia" w:hAnsiTheme="minorEastAsia" w:hint="eastAsia"/>
          <w:sz w:val="20"/>
          <w:szCs w:val="24"/>
        </w:rPr>
        <w:t xml:space="preserve">　　　　　　　　　　　　　　　</w:t>
      </w:r>
    </w:p>
    <w:p w:rsidR="00D64F90" w:rsidRDefault="00D64F90" w:rsidP="00D64F90">
      <w:pPr>
        <w:ind w:firstLineChars="200" w:firstLine="360"/>
        <w:rPr>
          <w:rFonts w:asciiTheme="minorEastAsia" w:hAnsiTheme="minorEastAsia"/>
          <w:sz w:val="18"/>
        </w:rPr>
      </w:pPr>
      <w:r w:rsidRPr="00027F90">
        <w:rPr>
          <w:rFonts w:asciiTheme="minorEastAsia" w:hAnsiTheme="minorEastAsia" w:hint="eastAsia"/>
          <w:sz w:val="18"/>
        </w:rPr>
        <w:t>・該当期間における船荷証券（B/L）等の写し</w:t>
      </w:r>
    </w:p>
    <w:p w:rsidR="00D64F90" w:rsidRPr="00027F90" w:rsidRDefault="00D64F90" w:rsidP="00D64F90">
      <w:pPr>
        <w:ind w:firstLineChars="200" w:firstLine="360"/>
        <w:rPr>
          <w:rFonts w:asciiTheme="minorEastAsia" w:hAnsiTheme="minorEastAsia"/>
          <w:sz w:val="18"/>
        </w:rPr>
      </w:pPr>
      <w:r>
        <w:rPr>
          <w:rFonts w:asciiTheme="minorEastAsia" w:hAnsiTheme="minorEastAsia" w:hint="eastAsia"/>
          <w:sz w:val="18"/>
        </w:rPr>
        <w:t>・実績報告内訳明細書（第１号様式別紙）</w:t>
      </w:r>
    </w:p>
    <w:p w:rsidR="00D64F90" w:rsidRPr="00027F90" w:rsidRDefault="00D64F90" w:rsidP="00D64F90">
      <w:pPr>
        <w:ind w:firstLineChars="200" w:firstLine="360"/>
        <w:rPr>
          <w:rFonts w:asciiTheme="minorEastAsia" w:hAnsiTheme="minorEastAsia"/>
          <w:sz w:val="18"/>
        </w:rPr>
      </w:pPr>
      <w:r w:rsidRPr="00027F90">
        <w:rPr>
          <w:rFonts w:asciiTheme="minorEastAsia" w:hAnsiTheme="minorEastAsia" w:hint="eastAsia"/>
          <w:sz w:val="18"/>
        </w:rPr>
        <w:t>・貨物照会承諾書（第４号様式）</w:t>
      </w:r>
    </w:p>
    <w:p w:rsidR="00D64F90" w:rsidRPr="00114D93" w:rsidRDefault="00D64F90" w:rsidP="00D64F90">
      <w:pPr>
        <w:ind w:leftChars="100" w:left="210" w:firstLineChars="100" w:firstLine="180"/>
        <w:rPr>
          <w:rFonts w:ascii="BIZ UDゴシック" w:eastAsia="BIZ UDゴシック" w:hAnsi="BIZ UDゴシック"/>
          <w:sz w:val="22"/>
        </w:rPr>
      </w:pPr>
      <w:r>
        <w:rPr>
          <w:rFonts w:asciiTheme="minorEastAsia" w:hAnsiTheme="minorEastAsia" w:hint="eastAsia"/>
          <w:sz w:val="18"/>
        </w:rPr>
        <w:t>※</w:t>
      </w:r>
      <w:r w:rsidRPr="00027F90">
        <w:rPr>
          <w:rFonts w:asciiTheme="minorEastAsia" w:hAnsiTheme="minorEastAsia" w:hint="eastAsia"/>
          <w:sz w:val="18"/>
        </w:rPr>
        <w:t>船荷証券等の添付が困難な場合</w:t>
      </w:r>
    </w:p>
    <w:p w:rsidR="00D64F90" w:rsidRDefault="00D64F90" w:rsidP="00D64F90">
      <w:pPr>
        <w:rPr>
          <w:rFonts w:asciiTheme="minorEastAsia" w:hAnsiTheme="minorEastAsia"/>
          <w:sz w:val="20"/>
        </w:rPr>
      </w:pPr>
    </w:p>
    <w:p w:rsidR="00FB61F8" w:rsidRDefault="00FB61F8" w:rsidP="00FB61F8">
      <w:pPr>
        <w:jc w:val="right"/>
        <w:rPr>
          <w:rFonts w:asciiTheme="minorEastAsia" w:hAnsiTheme="minorEastAsia"/>
          <w:sz w:val="22"/>
        </w:rPr>
      </w:pPr>
      <w:r>
        <w:rPr>
          <w:noProof/>
        </w:rPr>
        <w:lastRenderedPageBreak/>
        <mc:AlternateContent>
          <mc:Choice Requires="wps">
            <w:drawing>
              <wp:anchor distT="0" distB="0" distL="114300" distR="114300" simplePos="0" relativeHeight="251662336" behindDoc="0" locked="0" layoutInCell="1" allowOverlap="1" wp14:anchorId="387B7F6F" wp14:editId="74D4A00F">
                <wp:simplePos x="0" y="0"/>
                <wp:positionH relativeFrom="margin">
                  <wp:posOffset>0</wp:posOffset>
                </wp:positionH>
                <wp:positionV relativeFrom="paragraph">
                  <wp:posOffset>-265430</wp:posOffset>
                </wp:positionV>
                <wp:extent cx="1656000" cy="684000"/>
                <wp:effectExtent l="0" t="0" r="20955" b="20955"/>
                <wp:wrapNone/>
                <wp:docPr id="7" name="テキスト ボックス 7"/>
                <wp:cNvGraphicFramePr/>
                <a:graphic xmlns:a="http://schemas.openxmlformats.org/drawingml/2006/main">
                  <a:graphicData uri="http://schemas.microsoft.com/office/word/2010/wordprocessingShape">
                    <wps:wsp>
                      <wps:cNvSpPr txBox="1"/>
                      <wps:spPr>
                        <a:xfrm>
                          <a:off x="0" y="0"/>
                          <a:ext cx="1656000" cy="684000"/>
                        </a:xfrm>
                        <a:prstGeom prst="rect">
                          <a:avLst/>
                        </a:prstGeom>
                        <a:solidFill>
                          <a:schemeClr val="lt1"/>
                        </a:solidFill>
                        <a:ln w="25400" cmpd="sng">
                          <a:solidFill>
                            <a:schemeClr val="tx1"/>
                          </a:solidFill>
                        </a:ln>
                      </wps:spPr>
                      <wps:style>
                        <a:lnRef idx="0">
                          <a:scrgbClr r="0" g="0" b="0"/>
                        </a:lnRef>
                        <a:fillRef idx="0">
                          <a:scrgbClr r="0" g="0" b="0"/>
                        </a:fillRef>
                        <a:effectRef idx="0">
                          <a:scrgbClr r="0" g="0" b="0"/>
                        </a:effectRef>
                        <a:fontRef idx="minor">
                          <a:schemeClr val="dk1"/>
                        </a:fontRef>
                      </wps:style>
                      <wps:txbx>
                        <w:txbxContent>
                          <w:p w:rsidR="00FB61F8" w:rsidRPr="00A44CBA" w:rsidRDefault="00FB61F8" w:rsidP="00FB61F8">
                            <w:pPr>
                              <w:pStyle w:val="Web"/>
                              <w:spacing w:before="0" w:beforeAutospacing="0" w:after="0" w:afterAutospacing="0"/>
                              <w:jc w:val="center"/>
                              <w:rPr>
                                <w:b/>
                              </w:rPr>
                            </w:pPr>
                            <w:r w:rsidRPr="00A44CBA">
                              <w:rPr>
                                <w:rFonts w:cstheme="minorBidi" w:hint="eastAsia"/>
                                <w:b/>
                                <w:bCs/>
                                <w:color w:val="000000" w:themeColor="dark1"/>
                                <w:sz w:val="64"/>
                                <w:szCs w:val="64"/>
                              </w:rPr>
                              <w:t>記入例</w:t>
                            </w:r>
                          </w:p>
                        </w:txbxContent>
                      </wps:txbx>
                      <wps:bodyPr vertOverflow="clip" horzOverflow="clip" wrap="square" rtlCol="0" anchor="ctr"/>
                    </wps:wsp>
                  </a:graphicData>
                </a:graphic>
              </wp:anchor>
            </w:drawing>
          </mc:Choice>
          <mc:Fallback>
            <w:pict>
              <v:shapetype w14:anchorId="387B7F6F" id="_x0000_t202" coordsize="21600,21600" o:spt="202" path="m,l,21600r21600,l21600,xe">
                <v:stroke joinstyle="miter"/>
                <v:path gradientshapeok="t" o:connecttype="rect"/>
              </v:shapetype>
              <v:shape id="テキスト ボックス 7" o:spid="_x0000_s1026" type="#_x0000_t202" style="position:absolute;left:0;text-align:left;margin-left:0;margin-top:-20.9pt;width:130.4pt;height:53.85pt;z-index:251662336;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" fillcolor="white [3201]" strokecolor="black [3213]" strokeweight="2pt">
                <v:textbox>
                  <w:txbxContent>
                    <w:p w:rsidR="00FB61F8" w:rsidRPr="00A44CBA" w:rsidRDefault="00FB61F8" w:rsidP="00FB61F8">
                      <w:pPr>
                        <w:pStyle w:val="Web"/>
                        <w:spacing w:before="0" w:beforeAutospacing="0" w:after="0" w:afterAutospacing="0"/>
                        <w:jc w:val="center"/>
                        <w:rPr>
                          <w:b/>
                        </w:rPr>
                      </w:pPr>
                      <w:r w:rsidRPr="00A44CBA">
                        <w:rPr>
                          <w:rFonts w:cstheme="minorBidi" w:hint="eastAsia"/>
                          <w:b/>
                          <w:bCs/>
                          <w:color w:val="000000" w:themeColor="dark1"/>
                          <w:sz w:val="64"/>
                          <w:szCs w:val="64"/>
                        </w:rPr>
                        <w:t>記入例</w:t>
                      </w:r>
                    </w:p>
                  </w:txbxContent>
                </v:textbox>
                <w10:wrap anchorx="margin"/>
              </v:shape>
            </w:pict>
          </mc:Fallback>
        </mc:AlternateContent>
      </w:r>
      <w:r w:rsidRPr="00F70BA8">
        <w:rPr>
          <w:rFonts w:asciiTheme="minorEastAsia" w:hAnsiTheme="minorEastAsia"/>
          <w:noProof/>
          <w:sz w:val="22"/>
        </w:rPr>
        <mc:AlternateContent>
          <mc:Choice Requires="wps">
            <w:drawing>
              <wp:anchor distT="0" distB="0" distL="114300" distR="114300" simplePos="0" relativeHeight="251659264" behindDoc="0" locked="0" layoutInCell="1" allowOverlap="1" wp14:anchorId="1C0D5E61" wp14:editId="47EA7DB0">
                <wp:simplePos x="0" y="0"/>
                <wp:positionH relativeFrom="column">
                  <wp:posOffset>3762375</wp:posOffset>
                </wp:positionH>
                <wp:positionV relativeFrom="paragraph">
                  <wp:posOffset>-124460</wp:posOffset>
                </wp:positionV>
                <wp:extent cx="2247900" cy="504825"/>
                <wp:effectExtent l="0" t="0" r="19050" b="28575"/>
                <wp:wrapNone/>
                <wp:docPr id="2" name="楕円 2"/>
                <wp:cNvGraphicFramePr/>
                <a:graphic xmlns:a="http://schemas.openxmlformats.org/drawingml/2006/main">
                  <a:graphicData uri="http://schemas.microsoft.com/office/word/2010/wordprocessingShape">
                    <wps:wsp>
                      <wps:cNvSpPr/>
                      <wps:spPr>
                        <a:xfrm>
                          <a:off x="0" y="0"/>
                          <a:ext cx="2247900" cy="504825"/>
                        </a:xfrm>
                        <a:prstGeom prst="ellipse">
                          <a:avLst/>
                        </a:prstGeom>
                        <a:no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oval w14:anchorId="05F77D0B" id="楕円 2" o:spid="_x0000_s1026" style="position:absolute;left:0;text-align:left;margin-left:296.25pt;margin-top:-9.8pt;width:177pt;height:39.75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" filled="f" strokecolor="#243f60 [1604]" strokeweight="2pt"/>
            </w:pict>
          </mc:Fallback>
        </mc:AlternateContent>
      </w:r>
      <w:r>
        <w:rPr>
          <w:rFonts w:asciiTheme="minorEastAsia" w:hAnsiTheme="minorEastAsia" w:hint="eastAsia"/>
          <w:sz w:val="22"/>
        </w:rPr>
        <w:t>令和　　　年　　　月　　　日</w:t>
      </w:r>
    </w:p>
    <w:p w:rsidR="00FB61F8" w:rsidRDefault="00FB61F8" w:rsidP="00FB61F8">
      <w:pPr>
        <w:spacing w:line="340" w:lineRule="exact"/>
        <w:ind w:firstLineChars="300" w:firstLine="660"/>
        <w:rPr>
          <w:rFonts w:asciiTheme="majorEastAsia" w:eastAsiaTheme="majorEastAsia" w:hAnsiTheme="majorEastAsia"/>
          <w:kern w:val="0"/>
          <w:sz w:val="24"/>
          <w:szCs w:val="24"/>
        </w:rPr>
      </w:pPr>
      <w:r w:rsidRPr="00F70BA8">
        <w:rPr>
          <w:rFonts w:asciiTheme="minorEastAsia" w:hAnsiTheme="minorEastAsia" w:hint="eastAsia"/>
          <w:noProof/>
          <w:sz w:val="22"/>
        </w:rPr>
        <mc:AlternateContent>
          <mc:Choice Requires="wps">
            <w:drawing>
              <wp:anchor distT="0" distB="0" distL="114300" distR="114300" simplePos="0" relativeHeight="251661312" behindDoc="0" locked="0" layoutInCell="1" allowOverlap="1" wp14:anchorId="09E4A999" wp14:editId="244B1233">
                <wp:simplePos x="0" y="0"/>
                <wp:positionH relativeFrom="column">
                  <wp:posOffset>4686935</wp:posOffset>
                </wp:positionH>
                <wp:positionV relativeFrom="paragraph">
                  <wp:posOffset>189230</wp:posOffset>
                </wp:positionV>
                <wp:extent cx="66675" cy="742950"/>
                <wp:effectExtent l="57150" t="38100" r="66675" b="76200"/>
                <wp:wrapNone/>
                <wp:docPr id="5" name="直線矢印コネクタ 5"/>
                <wp:cNvGraphicFramePr/>
                <a:graphic xmlns:a="http://schemas.openxmlformats.org/drawingml/2006/main">
                  <a:graphicData uri="http://schemas.microsoft.com/office/word/2010/wordprocessingShape">
                    <wps:wsp>
                      <wps:cNvCnPr/>
                      <wps:spPr>
                        <a:xfrm flipV="1">
                          <a:off x="0" y="0"/>
                          <a:ext cx="66675" cy="742950"/>
                        </a:xfrm>
                        <a:prstGeom prst="straightConnector1">
                          <a:avLst/>
                        </a:prstGeom>
                        <a:ln>
                          <a:solidFill>
                            <a:schemeClr val="tx2"/>
                          </a:solidFill>
                          <a:tailEnd type="triangle"/>
                        </a:ln>
                      </wps:spPr>
                      <wps:style>
                        <a:lnRef idx="2">
                          <a:schemeClr val="accent1"/>
                        </a:lnRef>
                        <a:fillRef idx="0">
                          <a:schemeClr val="accent1"/>
                        </a:fillRef>
                        <a:effectRef idx="1">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type w14:anchorId="37EF905D" id="_x0000_t32" coordsize="21600,21600" o:spt="32" o:oned="t" path="m,l21600,21600e" filled="f">
                <v:path arrowok="t" fillok="f" o:connecttype="none"/>
                <o:lock v:ext="edit" shapetype="t"/>
              </v:shapetype>
              <v:shape id="直線矢印コネクタ 5" o:spid="_x0000_s1026" type="#_x0000_t32" style="position:absolute;left:0;text-align:left;margin-left:369.05pt;margin-top:14.9pt;width:5.25pt;height:58.5pt;flip:y;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" strokecolor="#1f497d [3215]" strokeweight="2pt">
                <v:stroke endarrow="block"/>
                <v:shadow on="t" color="black" opacity="24903f" origin=",.5" offset="0,.55556mm"/>
              </v:shape>
            </w:pict>
          </mc:Fallback>
        </mc:AlternateContent>
      </w:r>
    </w:p>
    <w:p w:rsidR="00FB61F8" w:rsidRDefault="00FB61F8" w:rsidP="00FB61F8">
      <w:pPr>
        <w:spacing w:line="340" w:lineRule="exact"/>
        <w:ind w:firstLineChars="300" w:firstLine="720"/>
        <w:rPr>
          <w:rFonts w:asciiTheme="majorEastAsia" w:eastAsiaTheme="majorEastAsia" w:hAnsiTheme="majorEastAsia"/>
          <w:sz w:val="24"/>
          <w:szCs w:val="24"/>
        </w:rPr>
      </w:pPr>
      <w:del w:id="15" w:author="Windows ユーザー" w:date="2024-05-20T14:30:00Z">
        <w:r w:rsidDel="00D65ACE">
          <w:rPr>
            <w:rFonts w:asciiTheme="majorEastAsia" w:eastAsiaTheme="majorEastAsia" w:hAnsiTheme="majorEastAsia" w:hint="eastAsia"/>
            <w:kern w:val="0"/>
            <w:sz w:val="24"/>
            <w:szCs w:val="24"/>
          </w:rPr>
          <w:delText>令和５</w:delText>
        </w:r>
        <w:r w:rsidRPr="009B1FDA" w:rsidDel="00D65ACE">
          <w:rPr>
            <w:rFonts w:asciiTheme="majorEastAsia" w:eastAsiaTheme="majorEastAsia" w:hAnsiTheme="majorEastAsia" w:hint="eastAsia"/>
            <w:color w:val="000000" w:themeColor="text1"/>
            <w:kern w:val="0"/>
            <w:sz w:val="24"/>
            <w:szCs w:val="24"/>
          </w:rPr>
          <w:delText>年</w:delText>
        </w:r>
      </w:del>
      <w:ins w:id="16" w:author="Windows ユーザー" w:date="2024-05-20T14:30:00Z">
        <w:r w:rsidR="00D65ACE">
          <w:rPr>
            <w:rFonts w:asciiTheme="majorEastAsia" w:eastAsiaTheme="majorEastAsia" w:hAnsiTheme="majorEastAsia" w:hint="eastAsia"/>
            <w:kern w:val="0"/>
            <w:sz w:val="24"/>
            <w:szCs w:val="24"/>
          </w:rPr>
          <w:t>令和６年</w:t>
        </w:r>
      </w:ins>
      <w:r w:rsidRPr="0009497D">
        <w:rPr>
          <w:rFonts w:asciiTheme="majorEastAsia" w:eastAsiaTheme="majorEastAsia" w:hAnsiTheme="majorEastAsia" w:hint="eastAsia"/>
          <w:kern w:val="0"/>
          <w:sz w:val="24"/>
          <w:szCs w:val="24"/>
        </w:rPr>
        <w:t>度八戸港継続大口利用者支援助成金交付申請書</w:t>
      </w:r>
      <w:r w:rsidRPr="0009497D">
        <w:rPr>
          <w:rFonts w:asciiTheme="majorEastAsia" w:eastAsiaTheme="majorEastAsia" w:hAnsiTheme="majorEastAsia" w:hint="eastAsia"/>
          <w:sz w:val="24"/>
          <w:szCs w:val="24"/>
        </w:rPr>
        <w:t>兼実績報告書</w:t>
      </w:r>
    </w:p>
    <w:p w:rsidR="00FB61F8" w:rsidRPr="0009497D" w:rsidRDefault="00FB61F8" w:rsidP="00FB61F8">
      <w:pPr>
        <w:spacing w:line="340" w:lineRule="exact"/>
        <w:ind w:firstLineChars="300" w:firstLine="720"/>
        <w:rPr>
          <w:rFonts w:asciiTheme="majorEastAsia" w:eastAsiaTheme="majorEastAsia" w:hAnsiTheme="majorEastAsia"/>
          <w:kern w:val="0"/>
          <w:sz w:val="24"/>
          <w:szCs w:val="24"/>
        </w:rPr>
      </w:pPr>
      <w:r w:rsidRPr="0009497D">
        <w:rPr>
          <w:rFonts w:asciiTheme="majorEastAsia" w:eastAsiaTheme="majorEastAsia" w:hAnsiTheme="majorEastAsia" w:hint="eastAsia"/>
          <w:sz w:val="24"/>
          <w:szCs w:val="24"/>
        </w:rPr>
        <w:t>兼助成金請求書</w:t>
      </w:r>
    </w:p>
    <w:p w:rsidR="00FB61F8" w:rsidRDefault="00FB61F8" w:rsidP="00FB61F8">
      <w:pPr>
        <w:rPr>
          <w:rFonts w:asciiTheme="minorEastAsia" w:hAnsiTheme="minorEastAsia"/>
          <w:sz w:val="22"/>
        </w:rPr>
      </w:pPr>
    </w:p>
    <w:p w:rsidR="00FB61F8" w:rsidRPr="00623CD6" w:rsidRDefault="00FB61F8" w:rsidP="00FB61F8">
      <w:pPr>
        <w:rPr>
          <w:rFonts w:asciiTheme="minorEastAsia" w:hAnsiTheme="minorEastAsia"/>
          <w:sz w:val="22"/>
        </w:rPr>
      </w:pPr>
      <w:r w:rsidRPr="00F70BA8">
        <w:rPr>
          <w:rFonts w:asciiTheme="minorEastAsia" w:hAnsiTheme="minorEastAsia"/>
          <w:noProof/>
          <w:sz w:val="22"/>
        </w:rPr>
        <mc:AlternateContent>
          <mc:Choice Requires="wps">
            <w:drawing>
              <wp:anchor distT="0" distB="0" distL="114300" distR="114300" simplePos="0" relativeHeight="251660288" behindDoc="0" locked="0" layoutInCell="1" allowOverlap="1" wp14:anchorId="6F05EA2B" wp14:editId="50F563F0">
                <wp:simplePos x="0" y="0"/>
                <wp:positionH relativeFrom="column">
                  <wp:posOffset>3562350</wp:posOffset>
                </wp:positionH>
                <wp:positionV relativeFrom="paragraph">
                  <wp:posOffset>37465</wp:posOffset>
                </wp:positionV>
                <wp:extent cx="2247900" cy="552450"/>
                <wp:effectExtent l="0" t="0" r="19050" b="19050"/>
                <wp:wrapNone/>
                <wp:docPr id="4" name="正方形/長方形 4"/>
                <wp:cNvGraphicFramePr/>
                <a:graphic xmlns:a="http://schemas.openxmlformats.org/drawingml/2006/main">
                  <a:graphicData uri="http://schemas.microsoft.com/office/word/2010/wordprocessingShape">
                    <wps:wsp>
                      <wps:cNvSpPr/>
                      <wps:spPr>
                        <a:xfrm>
                          <a:off x="0" y="0"/>
                          <a:ext cx="2247900" cy="552450"/>
                        </a:xfrm>
                        <a:prstGeom prst="rect">
                          <a:avLst/>
                        </a:prstGeom>
                      </wps:spPr>
                      <wps:style>
                        <a:lnRef idx="2">
                          <a:schemeClr val="accent1">
                            <a:shade val="50000"/>
                          </a:schemeClr>
                        </a:lnRef>
                        <a:fillRef idx="1">
                          <a:schemeClr val="accent1"/>
                        </a:fillRef>
                        <a:effectRef idx="0">
                          <a:schemeClr val="accent1"/>
                        </a:effectRef>
                        <a:fontRef idx="minor">
                          <a:schemeClr val="lt1"/>
                        </a:fontRef>
                      </wps:style>
                      <wps:txbx>
                        <w:txbxContent>
                          <w:p w:rsidR="00FB61F8" w:rsidRPr="008C40B9" w:rsidRDefault="00FB61F8" w:rsidP="00FB61F8">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F05EA2B" id="正方形/長方形 4" o:spid="_x0000_s1027" style="position:absolute;left:0;text-align:left;margin-left:280.5pt;margin-top:2.95pt;width:177pt;height:43.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" fillcolor="#4f81bd [3204]" strokecolor="#243f60 [1604]" strokeweight="2pt">
                <v:textbox>
                  <w:txbxContent>
                    <w:p w:rsidR="00FB61F8" w:rsidRPr="008C40B9" w:rsidRDefault="00FB61F8" w:rsidP="00FB61F8">
                      <w:pPr>
                        <w:jc w:val="center"/>
                        <w:rPr>
                          <w:rFonts w:asciiTheme="majorEastAsia" w:eastAsiaTheme="majorEastAsia" w:hAnsiTheme="majorEastAsia"/>
                          <w:b/>
                          <w:sz w:val="22"/>
                        </w:rPr>
                      </w:pPr>
                      <w:r w:rsidRPr="008C40B9">
                        <w:rPr>
                          <w:rFonts w:asciiTheme="majorEastAsia" w:eastAsiaTheme="majorEastAsia" w:hAnsiTheme="majorEastAsia" w:hint="eastAsia"/>
                          <w:b/>
                          <w:sz w:val="22"/>
                        </w:rPr>
                        <w:t>提出日を</w:t>
                      </w:r>
                      <w:r w:rsidRPr="008C40B9">
                        <w:rPr>
                          <w:rFonts w:asciiTheme="majorEastAsia" w:eastAsiaTheme="majorEastAsia" w:hAnsiTheme="majorEastAsia"/>
                          <w:b/>
                          <w:sz w:val="22"/>
                        </w:rPr>
                        <w:t>記載してください。</w:t>
                      </w:r>
                    </w:p>
                  </w:txbxContent>
                </v:textbox>
              </v:rect>
            </w:pict>
          </mc:Fallback>
        </mc:AlternateContent>
      </w:r>
      <w:r>
        <w:rPr>
          <w:rFonts w:asciiTheme="minorEastAsia" w:hAnsiTheme="minorEastAsia" w:hint="eastAsia"/>
          <w:sz w:val="22"/>
        </w:rPr>
        <w:t>（あて先）八戸港国際物流拠点化推進協議会　会長</w:t>
      </w:r>
    </w:p>
    <w:p w:rsidR="00FB61F8" w:rsidRPr="001853B1" w:rsidRDefault="00FB61F8" w:rsidP="00FB61F8">
      <w:pPr>
        <w:ind w:firstLineChars="1300" w:firstLine="2860"/>
        <w:rPr>
          <w:rFonts w:asciiTheme="minorEastAsia" w:hAnsiTheme="minorEastAsia"/>
          <w:sz w:val="22"/>
        </w:rPr>
      </w:pPr>
      <w:r>
        <w:rPr>
          <w:rFonts w:asciiTheme="minorEastAsia" w:hAnsiTheme="minorEastAsia" w:hint="eastAsia"/>
          <w:sz w:val="22"/>
        </w:rPr>
        <w:t>申請者</w:t>
      </w:r>
    </w:p>
    <w:p w:rsidR="00FB61F8" w:rsidRDefault="00FB61F8" w:rsidP="00FB61F8">
      <w:pPr>
        <w:rPr>
          <w:rFonts w:asciiTheme="minorEastAsia" w:hAnsiTheme="minorEastAsia"/>
          <w:sz w:val="22"/>
        </w:rPr>
      </w:pPr>
      <w:r>
        <w:rPr>
          <w:rFonts w:asciiTheme="minorEastAsia" w:hAnsiTheme="minorEastAsia" w:hint="eastAsia"/>
          <w:sz w:val="22"/>
        </w:rPr>
        <w:t xml:space="preserve">　　　　　　　　　　　　　　住　　所</w:t>
      </w:r>
    </w:p>
    <w:p w:rsidR="00FB61F8" w:rsidRPr="001853B1" w:rsidRDefault="00FB61F8" w:rsidP="00FB61F8">
      <w:pPr>
        <w:rPr>
          <w:rFonts w:asciiTheme="minorEastAsia" w:hAnsiTheme="minorEastAsia"/>
          <w:sz w:val="22"/>
        </w:rPr>
      </w:pPr>
    </w:p>
    <w:p w:rsidR="00FB61F8" w:rsidRDefault="00FB61F8" w:rsidP="00FB61F8">
      <w:pPr>
        <w:rPr>
          <w:rFonts w:asciiTheme="minorEastAsia" w:hAnsiTheme="minorEastAsia"/>
          <w:sz w:val="22"/>
        </w:rPr>
      </w:pPr>
      <w:r>
        <w:rPr>
          <w:rFonts w:asciiTheme="minorEastAsia" w:hAnsiTheme="minorEastAsia" w:hint="eastAsia"/>
          <w:sz w:val="22"/>
        </w:rPr>
        <w:t xml:space="preserve">　　　　　　　　　　　　　　名　　称</w:t>
      </w:r>
    </w:p>
    <w:p w:rsidR="00FB61F8" w:rsidRPr="001853B1" w:rsidRDefault="00FB61F8" w:rsidP="00FB61F8">
      <w:pPr>
        <w:ind w:firstLineChars="5100" w:firstLine="8160"/>
        <w:rPr>
          <w:rFonts w:asciiTheme="minorEastAsia" w:hAnsiTheme="minorEastAsia"/>
          <w:sz w:val="16"/>
          <w:szCs w:val="16"/>
        </w:rPr>
      </w:pPr>
    </w:p>
    <w:p w:rsidR="00FB61F8" w:rsidRPr="00FB073E" w:rsidRDefault="00FB61F8" w:rsidP="00FB61F8">
      <w:pPr>
        <w:rPr>
          <w:rFonts w:asciiTheme="minorEastAsia" w:hAnsiTheme="minorEastAsia"/>
          <w:sz w:val="22"/>
        </w:rPr>
      </w:pPr>
      <w:r>
        <w:rPr>
          <w:rFonts w:asciiTheme="minorEastAsia" w:hAnsiTheme="minorEastAsia" w:hint="eastAsia"/>
          <w:sz w:val="22"/>
        </w:rPr>
        <w:t xml:space="preserve">　　　　　　　　　　　　　　代表者職・氏名　　　　　　　　　　　　　　　　　</w:t>
      </w:r>
    </w:p>
    <w:p w:rsidR="00FB61F8" w:rsidRPr="004C40CB" w:rsidRDefault="00FB61F8" w:rsidP="00FB61F8">
      <w:pPr>
        <w:rPr>
          <w:sz w:val="18"/>
          <w:szCs w:val="18"/>
        </w:rPr>
      </w:pPr>
    </w:p>
    <w:p w:rsidR="00FB61F8" w:rsidRPr="009B1FDA" w:rsidRDefault="00FB61F8" w:rsidP="00FB61F8">
      <w:pPr>
        <w:rPr>
          <w:color w:val="000000" w:themeColor="text1"/>
          <w:sz w:val="18"/>
          <w:szCs w:val="18"/>
        </w:rPr>
      </w:pPr>
      <w:r w:rsidRPr="004C40CB">
        <w:rPr>
          <w:rFonts w:hint="eastAsia"/>
          <w:sz w:val="18"/>
          <w:szCs w:val="18"/>
        </w:rPr>
        <w:t>「</w:t>
      </w:r>
      <w:del w:id="17" w:author="Windows ユーザー" w:date="2024-05-20T14:30:00Z">
        <w:r w:rsidDel="00D65ACE">
          <w:rPr>
            <w:rFonts w:hint="eastAsia"/>
            <w:sz w:val="18"/>
            <w:szCs w:val="18"/>
          </w:rPr>
          <w:delText>令和５</w:delText>
        </w:r>
        <w:r w:rsidRPr="009B1FDA" w:rsidDel="00D65ACE">
          <w:rPr>
            <w:rFonts w:hint="eastAsia"/>
            <w:color w:val="000000" w:themeColor="text1"/>
            <w:sz w:val="18"/>
            <w:szCs w:val="18"/>
          </w:rPr>
          <w:delText>年</w:delText>
        </w:r>
      </w:del>
      <w:ins w:id="18" w:author="Windows ユーザー" w:date="2024-05-20T14:30:00Z">
        <w:r w:rsidR="00D65ACE">
          <w:rPr>
            <w:rFonts w:hint="eastAsia"/>
            <w:sz w:val="18"/>
            <w:szCs w:val="18"/>
          </w:rPr>
          <w:t>令和６年</w:t>
        </w:r>
      </w:ins>
      <w:r w:rsidRPr="009B1FDA">
        <w:rPr>
          <w:rFonts w:hint="eastAsia"/>
          <w:color w:val="000000" w:themeColor="text1"/>
          <w:sz w:val="18"/>
          <w:szCs w:val="18"/>
        </w:rPr>
        <w:t>度八戸港継続大口利用者支援助成金交付要領」に基づき、助成金の交付申請及び請求をします。</w:t>
      </w:r>
    </w:p>
    <w:p w:rsidR="00FB61F8" w:rsidRPr="009B1FDA" w:rsidRDefault="00FB61F8" w:rsidP="00FB61F8">
      <w:pPr>
        <w:snapToGrid w:val="0"/>
        <w:rPr>
          <w:color w:val="000000" w:themeColor="text1"/>
          <w:sz w:val="18"/>
          <w:szCs w:val="18"/>
        </w:rPr>
      </w:pPr>
      <w:r w:rsidRPr="009B1FDA">
        <w:rPr>
          <w:rFonts w:hint="eastAsia"/>
          <w:color w:val="000000" w:themeColor="text1"/>
          <w:kern w:val="0"/>
          <w:sz w:val="18"/>
          <w:szCs w:val="18"/>
        </w:rPr>
        <w:t>また、助成要件等を確認する必要が生じた場合、協議会が海運貨物取扱業者等関係者に照会することを承諾します。</w:t>
      </w:r>
    </w:p>
    <w:p w:rsidR="00FB61F8" w:rsidRPr="00F2260F" w:rsidRDefault="00FB61F8" w:rsidP="00FB61F8">
      <w:pPr>
        <w:spacing w:beforeLines="20" w:before="72"/>
        <w:rPr>
          <w:rFonts w:asciiTheme="majorEastAsia" w:eastAsiaTheme="majorEastAsia" w:hAnsiTheme="majorEastAsia"/>
          <w:sz w:val="22"/>
        </w:rPr>
      </w:pPr>
      <w:r w:rsidRPr="009B1FDA">
        <w:rPr>
          <w:rFonts w:asciiTheme="majorEastAsia" w:eastAsiaTheme="majorEastAsia" w:hAnsiTheme="majorEastAsia" w:hint="eastAsia"/>
          <w:color w:val="000000" w:themeColor="text1"/>
          <w:sz w:val="22"/>
        </w:rPr>
        <w:t>１．対象期間（</w:t>
      </w:r>
      <w:del w:id="19" w:author="Windows ユーザー" w:date="2024-05-20T14:31:00Z">
        <w:r w:rsidDel="00D65ACE">
          <w:rPr>
            <w:rFonts w:asciiTheme="majorEastAsia" w:eastAsiaTheme="majorEastAsia" w:hAnsiTheme="majorEastAsia" w:hint="eastAsia"/>
            <w:color w:val="000000" w:themeColor="text1"/>
            <w:sz w:val="22"/>
          </w:rPr>
          <w:delText>2021</w:delText>
        </w:r>
      </w:del>
      <w:ins w:id="20" w:author="Windows ユーザー" w:date="2024-05-20T14:31:00Z">
        <w:r w:rsidR="00D65ACE">
          <w:rPr>
            <w:rFonts w:asciiTheme="majorEastAsia" w:eastAsiaTheme="majorEastAsia" w:hAnsiTheme="majorEastAsia" w:hint="eastAsia"/>
            <w:color w:val="000000" w:themeColor="text1"/>
            <w:sz w:val="22"/>
          </w:rPr>
          <w:t>2022</w:t>
        </w:r>
      </w:ins>
      <w:r w:rsidRPr="009B1FDA">
        <w:rPr>
          <w:rFonts w:asciiTheme="majorEastAsia" w:eastAsiaTheme="majorEastAsia" w:hAnsiTheme="majorEastAsia" w:hint="eastAsia"/>
          <w:color w:val="000000" w:themeColor="text1"/>
          <w:sz w:val="22"/>
        </w:rPr>
        <w:t>年～</w:t>
      </w:r>
      <w:del w:id="21" w:author="Windows ユーザー" w:date="2024-05-20T14:31:00Z">
        <w:r w:rsidDel="00D65ACE">
          <w:rPr>
            <w:rFonts w:asciiTheme="majorEastAsia" w:eastAsiaTheme="majorEastAsia" w:hAnsiTheme="majorEastAsia" w:hint="eastAsia"/>
            <w:color w:val="000000" w:themeColor="text1"/>
            <w:sz w:val="22"/>
          </w:rPr>
          <w:delText>2023</w:delText>
        </w:r>
      </w:del>
      <w:ins w:id="22" w:author="Windows ユーザー" w:date="2024-05-20T14:31:00Z">
        <w:r w:rsidR="00D65ACE">
          <w:rPr>
            <w:rFonts w:asciiTheme="majorEastAsia" w:eastAsiaTheme="majorEastAsia" w:hAnsiTheme="majorEastAsia" w:hint="eastAsia"/>
            <w:color w:val="000000" w:themeColor="text1"/>
            <w:sz w:val="22"/>
          </w:rPr>
          <w:t>2024</w:t>
        </w:r>
      </w:ins>
      <w:r w:rsidRPr="009B1FDA">
        <w:rPr>
          <w:rFonts w:asciiTheme="majorEastAsia" w:eastAsiaTheme="majorEastAsia" w:hAnsiTheme="majorEastAsia" w:hint="eastAsia"/>
          <w:color w:val="000000" w:themeColor="text1"/>
          <w:sz w:val="22"/>
        </w:rPr>
        <w:t>年の1月1日～12月31日）</w:t>
      </w:r>
      <w:r>
        <w:rPr>
          <w:rFonts w:asciiTheme="majorEastAsia" w:eastAsiaTheme="majorEastAsia" w:hAnsiTheme="majorEastAsia" w:hint="eastAsia"/>
          <w:sz w:val="22"/>
        </w:rPr>
        <w:t>における実績報告</w:t>
      </w:r>
    </w:p>
    <w:tbl>
      <w:tblPr>
        <w:tblStyle w:val="a3"/>
        <w:tblW w:w="9216" w:type="dxa"/>
        <w:tblInd w:w="108" w:type="dxa"/>
        <w:tblLayout w:type="fixed"/>
        <w:tblLook w:val="04A0" w:firstRow="1" w:lastRow="0" w:firstColumn="1" w:lastColumn="0" w:noHBand="0" w:noVBand="1"/>
      </w:tblPr>
      <w:tblGrid>
        <w:gridCol w:w="1356"/>
        <w:gridCol w:w="374"/>
        <w:gridCol w:w="1382"/>
        <w:gridCol w:w="461"/>
        <w:gridCol w:w="1417"/>
        <w:gridCol w:w="426"/>
        <w:gridCol w:w="1417"/>
        <w:gridCol w:w="425"/>
        <w:gridCol w:w="1958"/>
      </w:tblGrid>
      <w:tr w:rsidR="00FB61F8" w:rsidTr="007B7910">
        <w:trPr>
          <w:trHeight w:val="397"/>
        </w:trPr>
        <w:tc>
          <w:tcPr>
            <w:tcW w:w="9216" w:type="dxa"/>
            <w:gridSpan w:val="9"/>
            <w:tcBorders>
              <w:right w:val="single" w:sz="4" w:space="0" w:color="auto"/>
            </w:tcBorders>
            <w:shd w:val="clear" w:color="auto" w:fill="F2F2F2" w:themeFill="background1" w:themeFillShade="F2"/>
            <w:vAlign w:val="center"/>
          </w:tcPr>
          <w:p w:rsidR="00FB61F8" w:rsidRPr="00C25BE9" w:rsidRDefault="00FB61F8" w:rsidP="007B7910">
            <w:pPr>
              <w:jc w:val="center"/>
              <w:rPr>
                <w:rFonts w:asciiTheme="minorEastAsia" w:hAnsiTheme="minorEastAsia"/>
                <w:sz w:val="22"/>
              </w:rPr>
            </w:pPr>
            <w:r w:rsidRPr="00C25BE9">
              <w:rPr>
                <w:rFonts w:asciiTheme="minorEastAsia" w:hAnsiTheme="minorEastAsia" w:hint="eastAsia"/>
                <w:sz w:val="22"/>
              </w:rPr>
              <w:t>実　績</w:t>
            </w:r>
          </w:p>
        </w:tc>
      </w:tr>
      <w:tr w:rsidR="00FB61F8" w:rsidTr="007B7910">
        <w:trPr>
          <w:trHeight w:val="397"/>
        </w:trPr>
        <w:tc>
          <w:tcPr>
            <w:tcW w:w="1356" w:type="dxa"/>
            <w:vMerge w:val="restart"/>
            <w:shd w:val="clear" w:color="auto" w:fill="F2F2F2" w:themeFill="background1" w:themeFillShade="F2"/>
            <w:vAlign w:val="center"/>
          </w:tcPr>
          <w:p w:rsidR="00FB61F8" w:rsidRPr="00C25BE9" w:rsidRDefault="00FB61F8" w:rsidP="007B7910">
            <w:pPr>
              <w:jc w:val="center"/>
              <w:rPr>
                <w:rFonts w:asciiTheme="minorEastAsia" w:hAnsiTheme="minorEastAsia"/>
                <w:sz w:val="22"/>
              </w:rPr>
            </w:pPr>
            <w:r w:rsidRPr="00C25BE9">
              <w:rPr>
                <w:rFonts w:asciiTheme="minorEastAsia" w:hAnsiTheme="minorEastAsia" w:hint="eastAsia"/>
                <w:sz w:val="22"/>
              </w:rPr>
              <w:t>年間取扱量</w:t>
            </w:r>
          </w:p>
        </w:tc>
        <w:tc>
          <w:tcPr>
            <w:tcW w:w="374" w:type="dxa"/>
            <w:tcBorders>
              <w:right w:val="single" w:sz="2" w:space="0" w:color="auto"/>
            </w:tcBorders>
            <w:vAlign w:val="center"/>
          </w:tcPr>
          <w:p w:rsidR="00FB61F8" w:rsidRPr="00C25BE9" w:rsidRDefault="00FB61F8" w:rsidP="007B7910">
            <w:pPr>
              <w:jc w:val="center"/>
              <w:rPr>
                <w:rFonts w:asciiTheme="minorEastAsia" w:hAnsiTheme="minorEastAsia"/>
                <w:sz w:val="22"/>
              </w:rPr>
            </w:pPr>
            <w:r w:rsidRPr="00C25BE9">
              <w:rPr>
                <w:rFonts w:asciiTheme="minorEastAsia" w:hAnsiTheme="minorEastAsia" w:cs="ＭＳ 明朝"/>
                <w:sz w:val="22"/>
              </w:rPr>
              <w:t>①</w:t>
            </w:r>
          </w:p>
        </w:tc>
        <w:tc>
          <w:tcPr>
            <w:tcW w:w="1382" w:type="dxa"/>
            <w:tcBorders>
              <w:right w:val="single" w:sz="2" w:space="0" w:color="auto"/>
            </w:tcBorders>
            <w:vAlign w:val="center"/>
          </w:tcPr>
          <w:p w:rsidR="00FB61F8" w:rsidRPr="009B1FDA" w:rsidRDefault="00FB61F8" w:rsidP="007B7910">
            <w:pPr>
              <w:jc w:val="center"/>
              <w:rPr>
                <w:rFonts w:asciiTheme="minorEastAsia" w:hAnsiTheme="minorEastAsia"/>
                <w:color w:val="000000" w:themeColor="text1"/>
                <w:sz w:val="22"/>
              </w:rPr>
            </w:pPr>
            <w:del w:id="23" w:author="Windows ユーザー" w:date="2024-05-20T14:31:00Z">
              <w:r w:rsidRPr="009B1FDA" w:rsidDel="00D65ACE">
                <w:rPr>
                  <w:rFonts w:asciiTheme="minorEastAsia" w:hAnsiTheme="minorEastAsia"/>
                  <w:color w:val="000000" w:themeColor="text1"/>
                  <w:sz w:val="22"/>
                </w:rPr>
                <w:delText>20</w:delText>
              </w:r>
              <w:r w:rsidDel="00D65ACE">
                <w:rPr>
                  <w:rFonts w:asciiTheme="minorEastAsia" w:hAnsiTheme="minorEastAsia"/>
                  <w:color w:val="000000" w:themeColor="text1"/>
                  <w:sz w:val="22"/>
                </w:rPr>
                <w:delText>2</w:delText>
              </w:r>
              <w:r w:rsidDel="00D65ACE">
                <w:rPr>
                  <w:rFonts w:asciiTheme="minorEastAsia" w:hAnsiTheme="minorEastAsia" w:hint="eastAsia"/>
                  <w:color w:val="000000" w:themeColor="text1"/>
                  <w:sz w:val="22"/>
                </w:rPr>
                <w:delText>1</w:delText>
              </w:r>
            </w:del>
            <w:ins w:id="24" w:author="Windows ユーザー" w:date="2024-05-20T14:31:00Z">
              <w:r w:rsidR="00D65ACE">
                <w:rPr>
                  <w:rFonts w:asciiTheme="minorEastAsia" w:hAnsiTheme="minorEastAsia"/>
                  <w:color w:val="000000" w:themeColor="text1"/>
                  <w:sz w:val="22"/>
                </w:rPr>
                <w:t>2022</w:t>
              </w:r>
            </w:ins>
            <w:r w:rsidRPr="009B1FDA">
              <w:rPr>
                <w:rFonts w:asciiTheme="minorEastAsia" w:hAnsiTheme="minorEastAsia"/>
                <w:color w:val="000000" w:themeColor="text1"/>
                <w:sz w:val="22"/>
              </w:rPr>
              <w:t>年</w:t>
            </w:r>
          </w:p>
        </w:tc>
        <w:tc>
          <w:tcPr>
            <w:tcW w:w="461" w:type="dxa"/>
            <w:tcBorders>
              <w:left w:val="single" w:sz="2" w:space="0" w:color="auto"/>
            </w:tcBorders>
            <w:vAlign w:val="center"/>
          </w:tcPr>
          <w:p w:rsidR="00FB61F8" w:rsidRPr="009B1FDA" w:rsidRDefault="00FB61F8" w:rsidP="007B7910">
            <w:pPr>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②</w:t>
            </w:r>
          </w:p>
        </w:tc>
        <w:tc>
          <w:tcPr>
            <w:tcW w:w="1417" w:type="dxa"/>
            <w:tcBorders>
              <w:left w:val="single" w:sz="2" w:space="0" w:color="auto"/>
            </w:tcBorders>
            <w:vAlign w:val="center"/>
          </w:tcPr>
          <w:p w:rsidR="00FB61F8" w:rsidRPr="009B1FDA" w:rsidRDefault="00FB61F8" w:rsidP="007B7910">
            <w:pPr>
              <w:jc w:val="center"/>
              <w:rPr>
                <w:rFonts w:asciiTheme="minorEastAsia" w:hAnsiTheme="minorEastAsia"/>
                <w:color w:val="000000" w:themeColor="text1"/>
                <w:sz w:val="22"/>
              </w:rPr>
            </w:pPr>
            <w:del w:id="25" w:author="Windows ユーザー" w:date="2024-05-20T14:31:00Z">
              <w:r w:rsidRPr="009B1FDA" w:rsidDel="00D65ACE">
                <w:rPr>
                  <w:rFonts w:asciiTheme="minorEastAsia" w:hAnsiTheme="minorEastAsia"/>
                  <w:color w:val="000000" w:themeColor="text1"/>
                  <w:sz w:val="22"/>
                </w:rPr>
                <w:delText>20</w:delText>
              </w:r>
              <w:r w:rsidDel="00D65ACE">
                <w:rPr>
                  <w:rFonts w:asciiTheme="minorEastAsia" w:hAnsiTheme="minorEastAsia"/>
                  <w:color w:val="000000" w:themeColor="text1"/>
                  <w:sz w:val="22"/>
                </w:rPr>
                <w:delText>2</w:delText>
              </w:r>
              <w:r w:rsidDel="00D65ACE">
                <w:rPr>
                  <w:rFonts w:asciiTheme="minorEastAsia" w:hAnsiTheme="minorEastAsia" w:hint="eastAsia"/>
                  <w:color w:val="000000" w:themeColor="text1"/>
                  <w:sz w:val="22"/>
                </w:rPr>
                <w:delText>2</w:delText>
              </w:r>
            </w:del>
            <w:ins w:id="26" w:author="Windows ユーザー" w:date="2024-05-20T14:31:00Z">
              <w:r w:rsidR="00D65ACE">
                <w:rPr>
                  <w:rFonts w:asciiTheme="minorEastAsia" w:hAnsiTheme="minorEastAsia"/>
                  <w:color w:val="000000" w:themeColor="text1"/>
                  <w:sz w:val="22"/>
                </w:rPr>
                <w:t>2023</w:t>
              </w:r>
            </w:ins>
            <w:r w:rsidRPr="009B1FDA">
              <w:rPr>
                <w:rFonts w:asciiTheme="minorEastAsia" w:hAnsiTheme="minorEastAsia"/>
                <w:color w:val="000000" w:themeColor="text1"/>
                <w:sz w:val="22"/>
              </w:rPr>
              <w:t>年</w:t>
            </w:r>
          </w:p>
        </w:tc>
        <w:tc>
          <w:tcPr>
            <w:tcW w:w="426" w:type="dxa"/>
            <w:tcBorders>
              <w:top w:val="single" w:sz="4" w:space="0" w:color="auto"/>
              <w:bottom w:val="single" w:sz="4" w:space="0" w:color="auto"/>
              <w:right w:val="single" w:sz="2" w:space="0" w:color="auto"/>
            </w:tcBorders>
            <w:vAlign w:val="center"/>
          </w:tcPr>
          <w:p w:rsidR="00FB61F8" w:rsidRPr="009B1FDA" w:rsidRDefault="00FB61F8" w:rsidP="007B7910">
            <w:pPr>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③</w:t>
            </w:r>
          </w:p>
        </w:tc>
        <w:tc>
          <w:tcPr>
            <w:tcW w:w="1417" w:type="dxa"/>
            <w:tcBorders>
              <w:top w:val="single" w:sz="4" w:space="0" w:color="auto"/>
              <w:bottom w:val="single" w:sz="4" w:space="0" w:color="auto"/>
              <w:right w:val="single" w:sz="2" w:space="0" w:color="auto"/>
            </w:tcBorders>
            <w:vAlign w:val="center"/>
          </w:tcPr>
          <w:p w:rsidR="00FB61F8" w:rsidRPr="009B1FDA" w:rsidRDefault="00FB61F8" w:rsidP="007B7910">
            <w:pPr>
              <w:jc w:val="center"/>
              <w:rPr>
                <w:rFonts w:asciiTheme="minorEastAsia" w:hAnsiTheme="minorEastAsia"/>
                <w:color w:val="000000" w:themeColor="text1"/>
                <w:sz w:val="22"/>
              </w:rPr>
            </w:pPr>
            <w:del w:id="27" w:author="Windows ユーザー" w:date="2024-05-20T14:31:00Z">
              <w:r w:rsidRPr="009B1FDA" w:rsidDel="00D65ACE">
                <w:rPr>
                  <w:rFonts w:asciiTheme="minorEastAsia" w:hAnsiTheme="minorEastAsia"/>
                  <w:color w:val="000000" w:themeColor="text1"/>
                  <w:sz w:val="22"/>
                </w:rPr>
                <w:delText>20</w:delText>
              </w:r>
              <w:r w:rsidDel="00D65ACE">
                <w:rPr>
                  <w:rFonts w:asciiTheme="minorEastAsia" w:hAnsiTheme="minorEastAsia"/>
                  <w:color w:val="000000" w:themeColor="text1"/>
                  <w:sz w:val="22"/>
                </w:rPr>
                <w:delText>2</w:delText>
              </w:r>
              <w:r w:rsidDel="00D65ACE">
                <w:rPr>
                  <w:rFonts w:asciiTheme="minorEastAsia" w:hAnsiTheme="minorEastAsia" w:hint="eastAsia"/>
                  <w:color w:val="000000" w:themeColor="text1"/>
                  <w:sz w:val="22"/>
                </w:rPr>
                <w:delText>3</w:delText>
              </w:r>
            </w:del>
            <w:ins w:id="28" w:author="Windows ユーザー" w:date="2024-05-20T14:31:00Z">
              <w:r w:rsidR="00D65ACE">
                <w:rPr>
                  <w:rFonts w:asciiTheme="minorEastAsia" w:hAnsiTheme="minorEastAsia"/>
                  <w:color w:val="000000" w:themeColor="text1"/>
                  <w:sz w:val="22"/>
                </w:rPr>
                <w:t>2024</w:t>
              </w:r>
            </w:ins>
            <w:r w:rsidRPr="009B1FDA">
              <w:rPr>
                <w:rFonts w:asciiTheme="minorEastAsia" w:hAnsiTheme="minorEastAsia"/>
                <w:color w:val="000000" w:themeColor="text1"/>
                <w:sz w:val="22"/>
              </w:rPr>
              <w:t>年</w:t>
            </w:r>
          </w:p>
        </w:tc>
        <w:tc>
          <w:tcPr>
            <w:tcW w:w="425" w:type="dxa"/>
            <w:tcBorders>
              <w:top w:val="single" w:sz="4" w:space="0" w:color="auto"/>
              <w:left w:val="single" w:sz="2" w:space="0" w:color="auto"/>
              <w:bottom w:val="single" w:sz="4" w:space="0" w:color="auto"/>
              <w:right w:val="single" w:sz="4" w:space="0" w:color="auto"/>
            </w:tcBorders>
            <w:vAlign w:val="center"/>
          </w:tcPr>
          <w:p w:rsidR="00FB61F8" w:rsidRPr="009B1FDA" w:rsidRDefault="00FB61F8" w:rsidP="007B7910">
            <w:pPr>
              <w:spacing w:line="240" w:lineRule="exact"/>
              <w:jc w:val="center"/>
              <w:rPr>
                <w:rFonts w:asciiTheme="minorEastAsia" w:hAnsiTheme="minorEastAsia"/>
                <w:color w:val="000000" w:themeColor="text1"/>
                <w:sz w:val="22"/>
              </w:rPr>
            </w:pPr>
            <w:r w:rsidRPr="009B1FDA">
              <w:rPr>
                <w:rFonts w:asciiTheme="minorEastAsia" w:hAnsiTheme="minorEastAsia" w:cs="ＭＳ 明朝"/>
                <w:color w:val="000000" w:themeColor="text1"/>
                <w:sz w:val="22"/>
              </w:rPr>
              <w:t>④</w:t>
            </w:r>
          </w:p>
        </w:tc>
        <w:tc>
          <w:tcPr>
            <w:tcW w:w="1958" w:type="dxa"/>
            <w:tcBorders>
              <w:top w:val="single" w:sz="4" w:space="0" w:color="auto"/>
              <w:left w:val="single" w:sz="2" w:space="0" w:color="auto"/>
              <w:bottom w:val="single" w:sz="4" w:space="0" w:color="auto"/>
              <w:right w:val="single" w:sz="4" w:space="0" w:color="auto"/>
            </w:tcBorders>
            <w:vAlign w:val="center"/>
          </w:tcPr>
          <w:p w:rsidR="00FB61F8" w:rsidRPr="00C25BE9" w:rsidRDefault="00FB61F8" w:rsidP="007B7910">
            <w:pPr>
              <w:spacing w:line="240" w:lineRule="exact"/>
              <w:jc w:val="center"/>
              <w:rPr>
                <w:rFonts w:asciiTheme="minorEastAsia" w:hAnsiTheme="minorEastAsia"/>
                <w:sz w:val="22"/>
              </w:rPr>
            </w:pPr>
            <w:r w:rsidRPr="00C25BE9">
              <w:rPr>
                <w:rFonts w:asciiTheme="minorEastAsia" w:hAnsiTheme="minorEastAsia"/>
                <w:sz w:val="22"/>
              </w:rPr>
              <w:t>３ヶ年</w:t>
            </w:r>
            <w:r w:rsidRPr="00C25BE9">
              <w:rPr>
                <w:rFonts w:asciiTheme="minorEastAsia" w:hAnsiTheme="minorEastAsia" w:hint="eastAsia"/>
                <w:sz w:val="22"/>
              </w:rPr>
              <w:t>合計</w:t>
            </w:r>
            <w:r w:rsidRPr="00C25BE9">
              <w:rPr>
                <w:rFonts w:asciiTheme="minorEastAsia" w:hAnsiTheme="minorEastAsia"/>
                <w:sz w:val="20"/>
              </w:rPr>
              <w:t>（</w:t>
            </w:r>
            <w:r w:rsidRPr="00C25BE9">
              <w:rPr>
                <w:rFonts w:asciiTheme="minorEastAsia" w:hAnsiTheme="minorEastAsia" w:cs="ＭＳ 明朝"/>
                <w:sz w:val="20"/>
              </w:rPr>
              <w:t>①</w:t>
            </w:r>
            <w:r w:rsidRPr="00C25BE9">
              <w:rPr>
                <w:rFonts w:asciiTheme="minorEastAsia" w:hAnsiTheme="minorEastAsia"/>
                <w:sz w:val="20"/>
              </w:rPr>
              <w:t>+</w:t>
            </w:r>
            <w:r w:rsidRPr="00C25BE9">
              <w:rPr>
                <w:rFonts w:asciiTheme="minorEastAsia" w:hAnsiTheme="minorEastAsia" w:cs="ＭＳ 明朝"/>
                <w:sz w:val="20"/>
              </w:rPr>
              <w:t>②</w:t>
            </w:r>
            <w:r w:rsidRPr="00C25BE9">
              <w:rPr>
                <w:rFonts w:asciiTheme="minorEastAsia" w:hAnsiTheme="minorEastAsia"/>
                <w:sz w:val="20"/>
              </w:rPr>
              <w:t>+</w:t>
            </w:r>
            <w:r w:rsidRPr="00C25BE9">
              <w:rPr>
                <w:rFonts w:asciiTheme="minorEastAsia" w:hAnsiTheme="minorEastAsia" w:cs="ＭＳ 明朝"/>
                <w:sz w:val="20"/>
              </w:rPr>
              <w:t>③</w:t>
            </w:r>
            <w:r w:rsidRPr="00C25BE9">
              <w:rPr>
                <w:rFonts w:asciiTheme="minorEastAsia" w:hAnsiTheme="minorEastAsia"/>
                <w:sz w:val="20"/>
              </w:rPr>
              <w:t>）</w:t>
            </w:r>
          </w:p>
        </w:tc>
      </w:tr>
      <w:tr w:rsidR="00FB61F8" w:rsidTr="007B7910">
        <w:trPr>
          <w:trHeight w:val="537"/>
        </w:trPr>
        <w:tc>
          <w:tcPr>
            <w:tcW w:w="1356" w:type="dxa"/>
            <w:vMerge/>
            <w:tcBorders>
              <w:bottom w:val="single" w:sz="4" w:space="0" w:color="auto"/>
            </w:tcBorders>
            <w:shd w:val="clear" w:color="auto" w:fill="F2F2F2" w:themeFill="background1" w:themeFillShade="F2"/>
            <w:vAlign w:val="center"/>
          </w:tcPr>
          <w:p w:rsidR="00FB61F8" w:rsidRPr="00C25BE9" w:rsidRDefault="00FB61F8" w:rsidP="007B7910">
            <w:pPr>
              <w:jc w:val="center"/>
              <w:rPr>
                <w:rFonts w:asciiTheme="minorEastAsia" w:hAnsiTheme="minorEastAsia"/>
                <w:sz w:val="22"/>
              </w:rPr>
            </w:pPr>
          </w:p>
        </w:tc>
        <w:tc>
          <w:tcPr>
            <w:tcW w:w="1756" w:type="dxa"/>
            <w:gridSpan w:val="2"/>
            <w:tcBorders>
              <w:bottom w:val="single" w:sz="4" w:space="0" w:color="auto"/>
              <w:right w:val="single" w:sz="2" w:space="0" w:color="auto"/>
            </w:tcBorders>
            <w:vAlign w:val="center"/>
          </w:tcPr>
          <w:p w:rsidR="00FB61F8" w:rsidRPr="00C25BE9" w:rsidRDefault="00FB61F8" w:rsidP="007B7910">
            <w:pPr>
              <w:jc w:val="right"/>
              <w:rPr>
                <w:rFonts w:asciiTheme="minorEastAsia" w:hAnsiTheme="minorEastAsia"/>
                <w:sz w:val="22"/>
              </w:rPr>
            </w:pPr>
            <w:r w:rsidRPr="00A0793A">
              <w:rPr>
                <w:rFonts w:asciiTheme="minorEastAsia" w:hAnsiTheme="minorEastAsia" w:hint="eastAsia"/>
                <w:b/>
                <w:color w:val="FF0000"/>
                <w:sz w:val="22"/>
              </w:rPr>
              <w:t>200</w:t>
            </w:r>
            <w:r>
              <w:rPr>
                <w:rFonts w:asciiTheme="minorEastAsia" w:hAnsiTheme="minorEastAsia" w:hint="eastAsia"/>
                <w:b/>
                <w:color w:val="FF0000"/>
                <w:sz w:val="22"/>
              </w:rPr>
              <w:t xml:space="preserve">　　</w:t>
            </w:r>
            <w:r w:rsidRPr="00C25BE9">
              <w:rPr>
                <w:rFonts w:asciiTheme="minorEastAsia" w:hAnsiTheme="minorEastAsia"/>
                <w:sz w:val="22"/>
              </w:rPr>
              <w:t>TEU</w:t>
            </w:r>
          </w:p>
        </w:tc>
        <w:tc>
          <w:tcPr>
            <w:tcW w:w="1878" w:type="dxa"/>
            <w:gridSpan w:val="2"/>
            <w:tcBorders>
              <w:left w:val="single" w:sz="2" w:space="0" w:color="auto"/>
              <w:bottom w:val="single" w:sz="4" w:space="0" w:color="auto"/>
            </w:tcBorders>
            <w:vAlign w:val="center"/>
          </w:tcPr>
          <w:p w:rsidR="00FB61F8" w:rsidRPr="00C25BE9" w:rsidRDefault="00FB61F8" w:rsidP="007B7910">
            <w:pPr>
              <w:jc w:val="right"/>
              <w:rPr>
                <w:rFonts w:asciiTheme="minorEastAsia" w:hAnsiTheme="minorEastAsia"/>
                <w:sz w:val="22"/>
              </w:rPr>
            </w:pPr>
            <w:r w:rsidRPr="00A0793A">
              <w:rPr>
                <w:rFonts w:asciiTheme="minorEastAsia" w:hAnsiTheme="minorEastAsia" w:hint="eastAsia"/>
                <w:b/>
                <w:color w:val="FF0000"/>
                <w:sz w:val="22"/>
              </w:rPr>
              <w:t>130</w:t>
            </w:r>
            <w:r>
              <w:rPr>
                <w:rFonts w:asciiTheme="minorEastAsia" w:hAnsiTheme="minorEastAsia" w:hint="eastAsia"/>
                <w:b/>
                <w:color w:val="FF0000"/>
                <w:sz w:val="22"/>
              </w:rPr>
              <w:t xml:space="preserve">　　</w:t>
            </w:r>
            <w:r w:rsidRPr="00C25BE9">
              <w:rPr>
                <w:rFonts w:asciiTheme="minorEastAsia" w:hAnsiTheme="minorEastAsia"/>
                <w:sz w:val="22"/>
              </w:rPr>
              <w:t>TEU</w:t>
            </w:r>
          </w:p>
        </w:tc>
        <w:tc>
          <w:tcPr>
            <w:tcW w:w="1843" w:type="dxa"/>
            <w:gridSpan w:val="2"/>
            <w:tcBorders>
              <w:bottom w:val="double" w:sz="4" w:space="0" w:color="auto"/>
              <w:right w:val="single" w:sz="2" w:space="0" w:color="auto"/>
              <w:tr2bl w:val="nil"/>
            </w:tcBorders>
            <w:vAlign w:val="center"/>
          </w:tcPr>
          <w:p w:rsidR="00FB61F8" w:rsidRPr="00C25BE9" w:rsidRDefault="00FB61F8" w:rsidP="007B7910">
            <w:pPr>
              <w:jc w:val="right"/>
              <w:rPr>
                <w:rFonts w:asciiTheme="minorEastAsia" w:hAnsiTheme="minorEastAsia"/>
                <w:sz w:val="22"/>
              </w:rPr>
            </w:pPr>
            <w:r w:rsidRPr="00A0793A">
              <w:rPr>
                <w:rFonts w:asciiTheme="minorEastAsia" w:hAnsiTheme="minorEastAsia" w:hint="eastAsia"/>
                <w:b/>
                <w:color w:val="FF0000"/>
                <w:sz w:val="22"/>
              </w:rPr>
              <w:t>170</w:t>
            </w:r>
            <w:r>
              <w:rPr>
                <w:rFonts w:asciiTheme="minorEastAsia" w:hAnsiTheme="minorEastAsia" w:hint="eastAsia"/>
                <w:b/>
                <w:color w:val="FF0000"/>
                <w:sz w:val="22"/>
              </w:rPr>
              <w:t xml:space="preserve">　　</w:t>
            </w:r>
            <w:r w:rsidRPr="00C25BE9">
              <w:rPr>
                <w:rFonts w:asciiTheme="minorEastAsia" w:hAnsiTheme="minorEastAsia" w:hint="eastAsia"/>
                <w:sz w:val="22"/>
              </w:rPr>
              <w:t>TEU</w:t>
            </w:r>
          </w:p>
        </w:tc>
        <w:tc>
          <w:tcPr>
            <w:tcW w:w="2383" w:type="dxa"/>
            <w:gridSpan w:val="2"/>
            <w:tcBorders>
              <w:left w:val="single" w:sz="2" w:space="0" w:color="auto"/>
              <w:bottom w:val="double" w:sz="4" w:space="0" w:color="auto"/>
              <w:right w:val="single" w:sz="4" w:space="0" w:color="auto"/>
              <w:tr2bl w:val="nil"/>
            </w:tcBorders>
            <w:vAlign w:val="center"/>
          </w:tcPr>
          <w:p w:rsidR="00FB61F8" w:rsidRPr="00C25BE9" w:rsidRDefault="00FB61F8" w:rsidP="007B7910">
            <w:pPr>
              <w:jc w:val="right"/>
              <w:rPr>
                <w:rFonts w:asciiTheme="minorEastAsia" w:hAnsiTheme="minorEastAsia"/>
                <w:sz w:val="22"/>
              </w:rPr>
            </w:pPr>
            <w:r w:rsidRPr="00A0793A">
              <w:rPr>
                <w:rFonts w:asciiTheme="minorEastAsia" w:hAnsiTheme="minorEastAsia" w:hint="eastAsia"/>
                <w:b/>
                <w:color w:val="FF0000"/>
                <w:sz w:val="22"/>
              </w:rPr>
              <w:t>500</w:t>
            </w:r>
            <w:r>
              <w:rPr>
                <w:rFonts w:asciiTheme="minorEastAsia" w:hAnsiTheme="minorEastAsia" w:hint="eastAsia"/>
                <w:b/>
                <w:color w:val="FF0000"/>
                <w:sz w:val="22"/>
              </w:rPr>
              <w:t xml:space="preserve">　　</w:t>
            </w:r>
            <w:r w:rsidRPr="00C25BE9">
              <w:rPr>
                <w:rFonts w:asciiTheme="minorEastAsia" w:hAnsiTheme="minorEastAsia" w:hint="eastAsia"/>
                <w:sz w:val="22"/>
              </w:rPr>
              <w:t>TEU</w:t>
            </w:r>
          </w:p>
        </w:tc>
      </w:tr>
      <w:tr w:rsidR="00FB61F8" w:rsidTr="007B7910">
        <w:trPr>
          <w:trHeight w:val="587"/>
        </w:trPr>
        <w:tc>
          <w:tcPr>
            <w:tcW w:w="4990" w:type="dxa"/>
            <w:gridSpan w:val="5"/>
            <w:vMerge w:val="restart"/>
            <w:tcBorders>
              <w:left w:val="nil"/>
              <w:right w:val="double" w:sz="4" w:space="0" w:color="auto"/>
            </w:tcBorders>
            <w:vAlign w:val="center"/>
          </w:tcPr>
          <w:p w:rsidR="00FB61F8" w:rsidRPr="009F19E4" w:rsidRDefault="00FB61F8" w:rsidP="007B7910">
            <w:pPr>
              <w:jc w:val="center"/>
              <w:rPr>
                <w:sz w:val="22"/>
              </w:rPr>
            </w:pPr>
          </w:p>
        </w:tc>
        <w:tc>
          <w:tcPr>
            <w:tcW w:w="426" w:type="dxa"/>
            <w:vMerge w:val="restart"/>
            <w:tcBorders>
              <w:top w:val="double" w:sz="4" w:space="0" w:color="auto"/>
              <w:left w:val="double" w:sz="4" w:space="0" w:color="auto"/>
              <w:right w:val="single" w:sz="4" w:space="0" w:color="auto"/>
            </w:tcBorders>
            <w:vAlign w:val="center"/>
          </w:tcPr>
          <w:p w:rsidR="00FB61F8" w:rsidRDefault="00FB61F8" w:rsidP="007B7910">
            <w:pPr>
              <w:spacing w:line="240" w:lineRule="exact"/>
              <w:jc w:val="center"/>
              <w:rPr>
                <w:sz w:val="22"/>
              </w:rPr>
            </w:pPr>
            <w:r>
              <w:rPr>
                <w:rFonts w:hint="eastAsia"/>
                <w:sz w:val="22"/>
              </w:rPr>
              <w:t>⑤</w:t>
            </w:r>
          </w:p>
        </w:tc>
        <w:tc>
          <w:tcPr>
            <w:tcW w:w="1417" w:type="dxa"/>
            <w:vMerge w:val="restart"/>
            <w:tcBorders>
              <w:top w:val="double" w:sz="4" w:space="0" w:color="auto"/>
              <w:left w:val="single" w:sz="4" w:space="0" w:color="auto"/>
              <w:bottom w:val="double" w:sz="4" w:space="0" w:color="auto"/>
              <w:right w:val="single" w:sz="2" w:space="0" w:color="auto"/>
            </w:tcBorders>
            <w:shd w:val="clear" w:color="auto" w:fill="F2F2F2" w:themeFill="background1" w:themeFillShade="F2"/>
            <w:vAlign w:val="center"/>
          </w:tcPr>
          <w:p w:rsidR="00FB61F8" w:rsidRPr="009F19E4" w:rsidRDefault="00FB61F8" w:rsidP="007B7910">
            <w:pPr>
              <w:spacing w:line="240" w:lineRule="exact"/>
              <w:jc w:val="center"/>
              <w:rPr>
                <w:sz w:val="22"/>
              </w:rPr>
            </w:pPr>
            <w:r>
              <w:rPr>
                <w:rFonts w:hint="eastAsia"/>
                <w:sz w:val="22"/>
              </w:rPr>
              <w:t>平均取扱量</w:t>
            </w:r>
            <w:r>
              <w:rPr>
                <w:rFonts w:hint="eastAsia"/>
                <w:sz w:val="20"/>
              </w:rPr>
              <w:t>（④</w:t>
            </w:r>
            <w:r w:rsidRPr="00080630">
              <w:rPr>
                <w:rFonts w:hint="eastAsia"/>
                <w:sz w:val="20"/>
              </w:rPr>
              <w:t>÷３）</w:t>
            </w:r>
          </w:p>
        </w:tc>
        <w:tc>
          <w:tcPr>
            <w:tcW w:w="2383" w:type="dxa"/>
            <w:gridSpan w:val="2"/>
            <w:tcBorders>
              <w:top w:val="double" w:sz="4" w:space="0" w:color="auto"/>
              <w:left w:val="single" w:sz="2" w:space="0" w:color="auto"/>
              <w:bottom w:val="dotted" w:sz="4" w:space="0" w:color="auto"/>
              <w:right w:val="double" w:sz="4" w:space="0" w:color="auto"/>
            </w:tcBorders>
            <w:vAlign w:val="center"/>
          </w:tcPr>
          <w:p w:rsidR="00FB61F8" w:rsidRPr="009F19E4" w:rsidRDefault="00FB61F8" w:rsidP="007B7910">
            <w:pPr>
              <w:jc w:val="right"/>
              <w:rPr>
                <w:sz w:val="22"/>
              </w:rPr>
            </w:pPr>
            <w:r w:rsidRPr="00A0793A">
              <w:rPr>
                <w:rFonts w:hint="eastAsia"/>
                <w:b/>
                <w:color w:val="FF0000"/>
                <w:sz w:val="22"/>
              </w:rPr>
              <w:t>166</w:t>
            </w:r>
            <w:r>
              <w:rPr>
                <w:rFonts w:hint="eastAsia"/>
                <w:b/>
                <w:color w:val="FF0000"/>
                <w:sz w:val="22"/>
              </w:rPr>
              <w:t xml:space="preserve">　　</w:t>
            </w:r>
            <w:r>
              <w:rPr>
                <w:rFonts w:hint="eastAsia"/>
                <w:sz w:val="22"/>
              </w:rPr>
              <w:t xml:space="preserve">TEU </w:t>
            </w:r>
          </w:p>
        </w:tc>
      </w:tr>
      <w:tr w:rsidR="00FB61F8" w:rsidTr="007B7910">
        <w:trPr>
          <w:trHeight w:val="275"/>
        </w:trPr>
        <w:tc>
          <w:tcPr>
            <w:tcW w:w="4990" w:type="dxa"/>
            <w:gridSpan w:val="5"/>
            <w:vMerge/>
            <w:tcBorders>
              <w:left w:val="nil"/>
              <w:bottom w:val="nil"/>
              <w:right w:val="double" w:sz="4" w:space="0" w:color="auto"/>
            </w:tcBorders>
            <w:vAlign w:val="center"/>
          </w:tcPr>
          <w:p w:rsidR="00FB61F8" w:rsidRPr="009F19E4" w:rsidRDefault="00FB61F8" w:rsidP="007B7910">
            <w:pPr>
              <w:jc w:val="center"/>
              <w:rPr>
                <w:sz w:val="22"/>
              </w:rPr>
            </w:pPr>
          </w:p>
        </w:tc>
        <w:tc>
          <w:tcPr>
            <w:tcW w:w="426" w:type="dxa"/>
            <w:vMerge/>
            <w:tcBorders>
              <w:left w:val="double" w:sz="4" w:space="0" w:color="auto"/>
              <w:bottom w:val="double" w:sz="4" w:space="0" w:color="auto"/>
              <w:right w:val="single" w:sz="4" w:space="0" w:color="auto"/>
            </w:tcBorders>
            <w:vAlign w:val="center"/>
          </w:tcPr>
          <w:p w:rsidR="00FB61F8" w:rsidRDefault="00FB61F8" w:rsidP="007B7910">
            <w:pPr>
              <w:spacing w:line="240" w:lineRule="exact"/>
              <w:jc w:val="center"/>
              <w:rPr>
                <w:sz w:val="22"/>
              </w:rPr>
            </w:pPr>
          </w:p>
        </w:tc>
        <w:tc>
          <w:tcPr>
            <w:tcW w:w="1417" w:type="dxa"/>
            <w:vMerge/>
            <w:tcBorders>
              <w:left w:val="single" w:sz="4" w:space="0" w:color="auto"/>
              <w:bottom w:val="double" w:sz="4" w:space="0" w:color="auto"/>
              <w:right w:val="single" w:sz="2" w:space="0" w:color="auto"/>
            </w:tcBorders>
            <w:shd w:val="clear" w:color="auto" w:fill="F2F2F2" w:themeFill="background1" w:themeFillShade="F2"/>
            <w:vAlign w:val="center"/>
          </w:tcPr>
          <w:p w:rsidR="00FB61F8" w:rsidRDefault="00FB61F8" w:rsidP="007B7910">
            <w:pPr>
              <w:spacing w:line="240" w:lineRule="exact"/>
              <w:jc w:val="center"/>
              <w:rPr>
                <w:sz w:val="22"/>
              </w:rPr>
            </w:pPr>
          </w:p>
        </w:tc>
        <w:tc>
          <w:tcPr>
            <w:tcW w:w="2383" w:type="dxa"/>
            <w:gridSpan w:val="2"/>
            <w:tcBorders>
              <w:top w:val="dotted" w:sz="4" w:space="0" w:color="auto"/>
              <w:left w:val="single" w:sz="2" w:space="0" w:color="auto"/>
              <w:bottom w:val="double" w:sz="4" w:space="0" w:color="auto"/>
              <w:right w:val="double" w:sz="4" w:space="0" w:color="auto"/>
            </w:tcBorders>
            <w:vAlign w:val="center"/>
          </w:tcPr>
          <w:p w:rsidR="00FB61F8" w:rsidRDefault="00FB61F8" w:rsidP="007B7910">
            <w:pPr>
              <w:spacing w:line="200" w:lineRule="exact"/>
              <w:jc w:val="right"/>
              <w:rPr>
                <w:sz w:val="22"/>
              </w:rPr>
            </w:pPr>
            <w:r>
              <w:rPr>
                <w:rFonts w:asciiTheme="minorEastAsia" w:hAnsiTheme="minorEastAsia" w:hint="eastAsia"/>
                <w:sz w:val="16"/>
              </w:rPr>
              <w:t>※</w:t>
            </w:r>
            <w:r w:rsidRPr="00114D93">
              <w:rPr>
                <w:rFonts w:asciiTheme="minorEastAsia" w:hAnsiTheme="minorEastAsia" w:hint="eastAsia"/>
                <w:sz w:val="16"/>
              </w:rPr>
              <w:t>150TEU以上であること</w:t>
            </w:r>
          </w:p>
        </w:tc>
      </w:tr>
    </w:tbl>
    <w:p w:rsidR="00FB61F8" w:rsidRPr="00674B1B" w:rsidRDefault="00FB61F8" w:rsidP="00FB61F8">
      <w:pPr>
        <w:rPr>
          <w:rFonts w:asciiTheme="majorEastAsia" w:eastAsiaTheme="majorEastAsia" w:hAnsiTheme="majorEastAsia"/>
          <w:sz w:val="22"/>
        </w:rPr>
      </w:pPr>
      <w:r>
        <w:rPr>
          <w:rFonts w:asciiTheme="majorEastAsia" w:eastAsiaTheme="majorEastAsia" w:hAnsiTheme="majorEastAsia" w:hint="eastAsia"/>
          <w:sz w:val="22"/>
        </w:rPr>
        <w:t>２．助成金額算定</w:t>
      </w:r>
    </w:p>
    <w:tbl>
      <w:tblPr>
        <w:tblStyle w:val="a3"/>
        <w:tblW w:w="9214" w:type="dxa"/>
        <w:tblInd w:w="108" w:type="dxa"/>
        <w:tblLayout w:type="fixed"/>
        <w:tblLook w:val="04A0" w:firstRow="1" w:lastRow="0" w:firstColumn="1" w:lastColumn="0" w:noHBand="0" w:noVBand="1"/>
      </w:tblPr>
      <w:tblGrid>
        <w:gridCol w:w="2116"/>
        <w:gridCol w:w="436"/>
        <w:gridCol w:w="1984"/>
        <w:gridCol w:w="1720"/>
        <w:gridCol w:w="359"/>
        <w:gridCol w:w="2599"/>
      </w:tblGrid>
      <w:tr w:rsidR="00FB61F8" w:rsidTr="007B7910">
        <w:trPr>
          <w:trHeight w:val="715"/>
        </w:trPr>
        <w:tc>
          <w:tcPr>
            <w:tcW w:w="2116" w:type="dxa"/>
            <w:vMerge w:val="restart"/>
            <w:tcBorders>
              <w:top w:val="double" w:sz="4" w:space="0" w:color="auto"/>
              <w:left w:val="double" w:sz="4" w:space="0" w:color="auto"/>
              <w:right w:val="single" w:sz="4" w:space="0" w:color="auto"/>
            </w:tcBorders>
            <w:shd w:val="clear" w:color="auto" w:fill="F2F2F2" w:themeFill="background1" w:themeFillShade="F2"/>
            <w:vAlign w:val="center"/>
          </w:tcPr>
          <w:p w:rsidR="00FB61F8" w:rsidRPr="00C25BE9" w:rsidRDefault="00FB61F8" w:rsidP="007B7910">
            <w:pPr>
              <w:jc w:val="center"/>
              <w:rPr>
                <w:sz w:val="24"/>
              </w:rPr>
            </w:pPr>
            <w:r>
              <w:rPr>
                <w:rFonts w:hint="eastAsia"/>
                <w:sz w:val="24"/>
              </w:rPr>
              <w:t>助成</w:t>
            </w:r>
            <w:r w:rsidRPr="00C25BE9">
              <w:rPr>
                <w:rFonts w:hint="eastAsia"/>
                <w:sz w:val="24"/>
              </w:rPr>
              <w:t>金申請</w:t>
            </w:r>
          </w:p>
          <w:p w:rsidR="00FB61F8" w:rsidRPr="00192A7B" w:rsidRDefault="00FB61F8" w:rsidP="007B7910">
            <w:pPr>
              <w:jc w:val="center"/>
              <w:rPr>
                <w:sz w:val="22"/>
              </w:rPr>
            </w:pPr>
            <w:r w:rsidRPr="00C25BE9">
              <w:rPr>
                <w:rFonts w:hint="eastAsia"/>
                <w:sz w:val="24"/>
              </w:rPr>
              <w:t>（請求）額</w:t>
            </w:r>
          </w:p>
        </w:tc>
        <w:tc>
          <w:tcPr>
            <w:tcW w:w="436" w:type="dxa"/>
            <w:vMerge w:val="restart"/>
            <w:tcBorders>
              <w:top w:val="double" w:sz="4" w:space="0" w:color="auto"/>
              <w:left w:val="single" w:sz="4" w:space="0" w:color="auto"/>
              <w:bottom w:val="double" w:sz="4" w:space="0" w:color="auto"/>
            </w:tcBorders>
            <w:vAlign w:val="center"/>
          </w:tcPr>
          <w:p w:rsidR="00FB61F8" w:rsidRPr="00192A7B" w:rsidRDefault="00FB61F8" w:rsidP="007B7910">
            <w:pPr>
              <w:jc w:val="center"/>
              <w:rPr>
                <w:sz w:val="22"/>
              </w:rPr>
            </w:pPr>
            <w:r>
              <w:rPr>
                <w:rFonts w:hint="eastAsia"/>
                <w:sz w:val="22"/>
              </w:rPr>
              <w:t>③</w:t>
            </w:r>
          </w:p>
        </w:tc>
        <w:tc>
          <w:tcPr>
            <w:tcW w:w="1984" w:type="dxa"/>
            <w:vMerge w:val="restart"/>
            <w:tcBorders>
              <w:top w:val="double" w:sz="4" w:space="0" w:color="auto"/>
              <w:right w:val="nil"/>
            </w:tcBorders>
            <w:vAlign w:val="center"/>
          </w:tcPr>
          <w:p w:rsidR="00FB61F8" w:rsidRPr="00192A7B" w:rsidRDefault="00FB61F8" w:rsidP="007B7910">
            <w:pPr>
              <w:jc w:val="right"/>
              <w:rPr>
                <w:sz w:val="22"/>
              </w:rPr>
            </w:pPr>
            <w:r w:rsidRPr="00A0793A">
              <w:rPr>
                <w:rFonts w:hint="eastAsia"/>
                <w:b/>
                <w:color w:val="FF0000"/>
                <w:sz w:val="22"/>
              </w:rPr>
              <w:t>1</w:t>
            </w:r>
            <w:r>
              <w:rPr>
                <w:rFonts w:hint="eastAsia"/>
                <w:b/>
                <w:color w:val="FF0000"/>
                <w:sz w:val="22"/>
              </w:rPr>
              <w:t>70</w:t>
            </w:r>
            <w:r>
              <w:rPr>
                <w:rFonts w:hint="eastAsia"/>
                <w:sz w:val="22"/>
              </w:rPr>
              <w:t xml:space="preserve">　　</w:t>
            </w:r>
            <w:r>
              <w:rPr>
                <w:rFonts w:hint="eastAsia"/>
                <w:sz w:val="22"/>
              </w:rPr>
              <w:t>TEU</w:t>
            </w:r>
          </w:p>
        </w:tc>
        <w:tc>
          <w:tcPr>
            <w:tcW w:w="1720" w:type="dxa"/>
            <w:vMerge w:val="restart"/>
            <w:tcBorders>
              <w:top w:val="double" w:sz="4" w:space="0" w:color="auto"/>
              <w:left w:val="nil"/>
              <w:right w:val="nil"/>
            </w:tcBorders>
            <w:vAlign w:val="center"/>
          </w:tcPr>
          <w:p w:rsidR="00FB61F8" w:rsidRPr="00192A7B" w:rsidRDefault="00FB61F8" w:rsidP="007B7910">
            <w:pPr>
              <w:jc w:val="center"/>
              <w:rPr>
                <w:sz w:val="22"/>
              </w:rPr>
            </w:pPr>
            <w:r>
              <w:rPr>
                <w:rFonts w:hint="eastAsia"/>
                <w:sz w:val="22"/>
              </w:rPr>
              <w:t xml:space="preserve">×　</w:t>
            </w:r>
            <w:r w:rsidRPr="00C25BE9">
              <w:rPr>
                <w:rFonts w:hint="eastAsia"/>
                <w:sz w:val="28"/>
              </w:rPr>
              <w:t>1,000</w:t>
            </w:r>
            <w:r>
              <w:rPr>
                <w:rFonts w:hint="eastAsia"/>
                <w:sz w:val="22"/>
              </w:rPr>
              <w:t>円</w:t>
            </w:r>
          </w:p>
        </w:tc>
        <w:tc>
          <w:tcPr>
            <w:tcW w:w="359" w:type="dxa"/>
            <w:vMerge w:val="restart"/>
            <w:tcBorders>
              <w:top w:val="double" w:sz="4" w:space="0" w:color="auto"/>
              <w:left w:val="nil"/>
              <w:right w:val="single" w:sz="2" w:space="0" w:color="auto"/>
            </w:tcBorders>
            <w:vAlign w:val="center"/>
          </w:tcPr>
          <w:p w:rsidR="00FB61F8" w:rsidRPr="00192A7B" w:rsidRDefault="00FB61F8" w:rsidP="007B7910">
            <w:pPr>
              <w:jc w:val="center"/>
              <w:rPr>
                <w:sz w:val="22"/>
              </w:rPr>
            </w:pPr>
            <w:r>
              <w:rPr>
                <w:rFonts w:hint="eastAsia"/>
                <w:sz w:val="22"/>
              </w:rPr>
              <w:t>＝</w:t>
            </w:r>
          </w:p>
        </w:tc>
        <w:tc>
          <w:tcPr>
            <w:tcW w:w="2599" w:type="dxa"/>
            <w:tcBorders>
              <w:top w:val="double" w:sz="4" w:space="0" w:color="auto"/>
              <w:left w:val="single" w:sz="2" w:space="0" w:color="auto"/>
              <w:bottom w:val="dotted" w:sz="4" w:space="0" w:color="auto"/>
              <w:right w:val="double" w:sz="4" w:space="0" w:color="auto"/>
            </w:tcBorders>
            <w:shd w:val="clear" w:color="auto" w:fill="F2F2F2" w:themeFill="background1" w:themeFillShade="F2"/>
            <w:vAlign w:val="center"/>
          </w:tcPr>
          <w:p w:rsidR="00FB61F8" w:rsidRDefault="00FB61F8" w:rsidP="007B7910">
            <w:pPr>
              <w:ind w:right="880"/>
              <w:rPr>
                <w:sz w:val="22"/>
              </w:rPr>
            </w:pPr>
          </w:p>
          <w:p w:rsidR="00FB61F8" w:rsidRPr="00192A7B" w:rsidRDefault="00FB61F8" w:rsidP="007B7910">
            <w:pPr>
              <w:jc w:val="right"/>
              <w:rPr>
                <w:sz w:val="22"/>
              </w:rPr>
            </w:pPr>
            <w:r>
              <w:rPr>
                <w:rFonts w:hint="eastAsia"/>
                <w:b/>
                <w:color w:val="FF0000"/>
                <w:sz w:val="22"/>
              </w:rPr>
              <w:t>170</w:t>
            </w:r>
            <w:r w:rsidRPr="00A0793A">
              <w:rPr>
                <w:rFonts w:hint="eastAsia"/>
                <w:b/>
                <w:color w:val="FF0000"/>
                <w:sz w:val="22"/>
              </w:rPr>
              <w:t>,000</w:t>
            </w:r>
            <w:r>
              <w:rPr>
                <w:rFonts w:hint="eastAsia"/>
                <w:sz w:val="22"/>
              </w:rPr>
              <w:t xml:space="preserve">　　円</w:t>
            </w:r>
          </w:p>
        </w:tc>
      </w:tr>
      <w:tr w:rsidR="00FB61F8" w:rsidTr="007B7910">
        <w:trPr>
          <w:trHeight w:val="295"/>
        </w:trPr>
        <w:tc>
          <w:tcPr>
            <w:tcW w:w="2116" w:type="dxa"/>
            <w:vMerge/>
            <w:tcBorders>
              <w:left w:val="double" w:sz="4" w:space="0" w:color="auto"/>
              <w:bottom w:val="double" w:sz="4" w:space="0" w:color="auto"/>
              <w:right w:val="single" w:sz="4" w:space="0" w:color="auto"/>
            </w:tcBorders>
            <w:shd w:val="clear" w:color="auto" w:fill="F2F2F2" w:themeFill="background1" w:themeFillShade="F2"/>
            <w:vAlign w:val="center"/>
          </w:tcPr>
          <w:p w:rsidR="00FB61F8" w:rsidRDefault="00FB61F8" w:rsidP="007B7910">
            <w:pPr>
              <w:jc w:val="center"/>
              <w:rPr>
                <w:sz w:val="22"/>
              </w:rPr>
            </w:pPr>
          </w:p>
        </w:tc>
        <w:tc>
          <w:tcPr>
            <w:tcW w:w="436" w:type="dxa"/>
            <w:vMerge/>
            <w:tcBorders>
              <w:left w:val="single" w:sz="4" w:space="0" w:color="auto"/>
              <w:bottom w:val="double" w:sz="4" w:space="0" w:color="auto"/>
            </w:tcBorders>
            <w:vAlign w:val="center"/>
          </w:tcPr>
          <w:p w:rsidR="00FB61F8" w:rsidRDefault="00FB61F8" w:rsidP="007B7910">
            <w:pPr>
              <w:jc w:val="center"/>
              <w:rPr>
                <w:sz w:val="22"/>
              </w:rPr>
            </w:pPr>
          </w:p>
        </w:tc>
        <w:tc>
          <w:tcPr>
            <w:tcW w:w="1984" w:type="dxa"/>
            <w:vMerge/>
            <w:tcBorders>
              <w:bottom w:val="double" w:sz="4" w:space="0" w:color="auto"/>
              <w:right w:val="nil"/>
            </w:tcBorders>
            <w:vAlign w:val="center"/>
          </w:tcPr>
          <w:p w:rsidR="00FB61F8" w:rsidRPr="00192A7B" w:rsidRDefault="00FB61F8" w:rsidP="007B7910">
            <w:pPr>
              <w:jc w:val="center"/>
              <w:rPr>
                <w:sz w:val="22"/>
              </w:rPr>
            </w:pPr>
          </w:p>
        </w:tc>
        <w:tc>
          <w:tcPr>
            <w:tcW w:w="1720" w:type="dxa"/>
            <w:vMerge/>
            <w:tcBorders>
              <w:left w:val="nil"/>
              <w:bottom w:val="double" w:sz="4" w:space="0" w:color="auto"/>
              <w:right w:val="nil"/>
            </w:tcBorders>
            <w:vAlign w:val="center"/>
          </w:tcPr>
          <w:p w:rsidR="00FB61F8" w:rsidRDefault="00FB61F8" w:rsidP="007B7910">
            <w:pPr>
              <w:jc w:val="center"/>
              <w:rPr>
                <w:sz w:val="22"/>
              </w:rPr>
            </w:pPr>
          </w:p>
        </w:tc>
        <w:tc>
          <w:tcPr>
            <w:tcW w:w="359" w:type="dxa"/>
            <w:vMerge/>
            <w:tcBorders>
              <w:left w:val="nil"/>
              <w:bottom w:val="double" w:sz="4" w:space="0" w:color="auto"/>
              <w:right w:val="single" w:sz="2" w:space="0" w:color="auto"/>
            </w:tcBorders>
            <w:vAlign w:val="center"/>
          </w:tcPr>
          <w:p w:rsidR="00FB61F8" w:rsidRDefault="00FB61F8" w:rsidP="007B7910">
            <w:pPr>
              <w:jc w:val="center"/>
              <w:rPr>
                <w:sz w:val="22"/>
              </w:rPr>
            </w:pPr>
          </w:p>
        </w:tc>
        <w:tc>
          <w:tcPr>
            <w:tcW w:w="2599" w:type="dxa"/>
            <w:tcBorders>
              <w:top w:val="dotted" w:sz="4" w:space="0" w:color="auto"/>
              <w:left w:val="single" w:sz="2" w:space="0" w:color="auto"/>
              <w:bottom w:val="double" w:sz="4" w:space="0" w:color="auto"/>
              <w:right w:val="double" w:sz="4" w:space="0" w:color="auto"/>
            </w:tcBorders>
            <w:vAlign w:val="center"/>
          </w:tcPr>
          <w:p w:rsidR="00FB61F8" w:rsidRPr="00253C3A" w:rsidRDefault="00FB61F8" w:rsidP="007B7910">
            <w:pPr>
              <w:spacing w:line="200" w:lineRule="exact"/>
              <w:jc w:val="right"/>
              <w:rPr>
                <w:sz w:val="18"/>
              </w:rPr>
            </w:pPr>
            <w:r>
              <w:rPr>
                <w:rFonts w:hint="eastAsia"/>
                <w:sz w:val="18"/>
              </w:rPr>
              <w:t>（上限額</w:t>
            </w:r>
            <w:r>
              <w:rPr>
                <w:rFonts w:hint="eastAsia"/>
                <w:sz w:val="18"/>
              </w:rPr>
              <w:t>150</w:t>
            </w:r>
            <w:r>
              <w:rPr>
                <w:rFonts w:hint="eastAsia"/>
                <w:sz w:val="18"/>
              </w:rPr>
              <w:t>万円）</w:t>
            </w:r>
          </w:p>
        </w:tc>
      </w:tr>
    </w:tbl>
    <w:p w:rsidR="00FB61F8" w:rsidRDefault="00FB61F8" w:rsidP="00FB61F8">
      <w:pPr>
        <w:spacing w:line="300" w:lineRule="exact"/>
        <w:rPr>
          <w:rFonts w:asciiTheme="minorEastAsia" w:hAnsiTheme="minorEastAsia"/>
          <w:sz w:val="24"/>
          <w:szCs w:val="24"/>
        </w:rPr>
      </w:pPr>
    </w:p>
    <w:p w:rsidR="00FB61F8" w:rsidRPr="00967D53" w:rsidRDefault="00FB61F8" w:rsidP="00FB61F8">
      <w:pPr>
        <w:spacing w:line="300" w:lineRule="exact"/>
        <w:rPr>
          <w:rFonts w:asciiTheme="majorEastAsia" w:eastAsiaTheme="majorEastAsia" w:hAnsiTheme="majorEastAsia"/>
          <w:sz w:val="22"/>
          <w:szCs w:val="24"/>
        </w:rPr>
      </w:pPr>
      <w:r w:rsidRPr="00967D53">
        <w:rPr>
          <w:rFonts w:asciiTheme="majorEastAsia" w:eastAsiaTheme="majorEastAsia" w:hAnsiTheme="majorEastAsia" w:hint="eastAsia"/>
          <w:sz w:val="22"/>
          <w:szCs w:val="24"/>
        </w:rPr>
        <w:t>３．振込先口座</w:t>
      </w:r>
    </w:p>
    <w:tbl>
      <w:tblPr>
        <w:tblStyle w:val="a3"/>
        <w:tblpPr w:leftFromText="142" w:rightFromText="142" w:vertAnchor="text" w:horzAnchor="margin" w:tblpXSpec="center" w:tblpY="18"/>
        <w:tblW w:w="0" w:type="auto"/>
        <w:tblLook w:val="04A0" w:firstRow="1" w:lastRow="0" w:firstColumn="1" w:lastColumn="0" w:noHBand="0" w:noVBand="1"/>
      </w:tblPr>
      <w:tblGrid>
        <w:gridCol w:w="1508"/>
        <w:gridCol w:w="2286"/>
        <w:gridCol w:w="1635"/>
        <w:gridCol w:w="2476"/>
      </w:tblGrid>
      <w:tr w:rsidR="00FB61F8" w:rsidTr="007B7910">
        <w:trPr>
          <w:trHeight w:val="322"/>
        </w:trPr>
        <w:tc>
          <w:tcPr>
            <w:tcW w:w="1508" w:type="dxa"/>
            <w:shd w:val="clear" w:color="auto" w:fill="F2F2F2" w:themeFill="background1" w:themeFillShade="F2"/>
            <w:vAlign w:val="center"/>
          </w:tcPr>
          <w:p w:rsidR="00FB61F8" w:rsidRPr="00210065" w:rsidRDefault="00FB61F8" w:rsidP="007B7910">
            <w:pPr>
              <w:spacing w:line="300" w:lineRule="exact"/>
              <w:jc w:val="center"/>
              <w:rPr>
                <w:rFonts w:asciiTheme="minorEastAsia" w:hAnsiTheme="minorEastAsia"/>
                <w:sz w:val="24"/>
                <w:szCs w:val="24"/>
              </w:rPr>
            </w:pPr>
            <w:r>
              <w:rPr>
                <w:rFonts w:asciiTheme="minorEastAsia" w:hAnsiTheme="minorEastAsia" w:hint="eastAsia"/>
                <w:sz w:val="24"/>
                <w:szCs w:val="24"/>
              </w:rPr>
              <w:t>金融機関名</w:t>
            </w:r>
          </w:p>
        </w:tc>
        <w:tc>
          <w:tcPr>
            <w:tcW w:w="2286" w:type="dxa"/>
            <w:vAlign w:val="center"/>
          </w:tcPr>
          <w:p w:rsidR="00FB61F8" w:rsidRPr="00B52512" w:rsidRDefault="00FB61F8"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〇〇銀行</w:t>
            </w:r>
          </w:p>
        </w:tc>
        <w:tc>
          <w:tcPr>
            <w:tcW w:w="1635" w:type="dxa"/>
            <w:shd w:val="clear" w:color="auto" w:fill="F2F2F2" w:themeFill="background1" w:themeFillShade="F2"/>
            <w:vAlign w:val="center"/>
          </w:tcPr>
          <w:p w:rsidR="00FB61F8" w:rsidRDefault="00FB61F8" w:rsidP="007B7910">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4"/>
              </w:rPr>
              <w:t>本支店名</w:t>
            </w:r>
          </w:p>
        </w:tc>
        <w:tc>
          <w:tcPr>
            <w:tcW w:w="2476" w:type="dxa"/>
          </w:tcPr>
          <w:p w:rsidR="00FB61F8" w:rsidRPr="00B52512" w:rsidRDefault="00FB61F8"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〇〇支店</w:t>
            </w:r>
          </w:p>
        </w:tc>
      </w:tr>
      <w:tr w:rsidR="00FB61F8" w:rsidTr="007B7910">
        <w:trPr>
          <w:trHeight w:val="322"/>
        </w:trPr>
        <w:tc>
          <w:tcPr>
            <w:tcW w:w="1508" w:type="dxa"/>
            <w:shd w:val="clear" w:color="auto" w:fill="F2F2F2" w:themeFill="background1" w:themeFillShade="F2"/>
            <w:vAlign w:val="center"/>
          </w:tcPr>
          <w:p w:rsidR="00FB61F8" w:rsidRDefault="00FB61F8" w:rsidP="007B7910">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3"/>
              </w:rPr>
              <w:t>預金種別</w:t>
            </w:r>
          </w:p>
        </w:tc>
        <w:tc>
          <w:tcPr>
            <w:tcW w:w="2286" w:type="dxa"/>
            <w:vAlign w:val="center"/>
          </w:tcPr>
          <w:p w:rsidR="00FB61F8" w:rsidRDefault="00FB61F8" w:rsidP="007B7910">
            <w:pPr>
              <w:spacing w:line="300" w:lineRule="exact"/>
              <w:jc w:val="center"/>
              <w:rPr>
                <w:rFonts w:asciiTheme="minorEastAsia" w:hAnsiTheme="minorEastAsia"/>
                <w:sz w:val="24"/>
                <w:szCs w:val="24"/>
              </w:rPr>
            </w:pPr>
            <w:r>
              <w:rPr>
                <w:rFonts w:asciiTheme="minorEastAsia" w:hAnsiTheme="minorEastAsia" w:hint="eastAsia"/>
                <w:sz w:val="24"/>
                <w:szCs w:val="24"/>
              </w:rPr>
              <w:t>普通</w:t>
            </w:r>
            <w:r>
              <w:rPr>
                <w:rFonts w:asciiTheme="minorEastAsia" w:hAnsiTheme="minorEastAsia"/>
                <w:sz w:val="24"/>
                <w:szCs w:val="24"/>
              </w:rPr>
              <w:t xml:space="preserve"> </w:t>
            </w:r>
            <w:r>
              <w:rPr>
                <w:rFonts w:asciiTheme="minorEastAsia" w:hAnsiTheme="minorEastAsia" w:hint="eastAsia"/>
                <w:sz w:val="24"/>
                <w:szCs w:val="24"/>
              </w:rPr>
              <w:t>・</w:t>
            </w:r>
            <w:r>
              <w:rPr>
                <w:rFonts w:asciiTheme="minorEastAsia" w:hAnsiTheme="minorEastAsia"/>
                <w:sz w:val="24"/>
                <w:szCs w:val="24"/>
              </w:rPr>
              <w:t xml:space="preserve"> </w:t>
            </w:r>
            <w:r>
              <w:rPr>
                <w:rFonts w:asciiTheme="minorEastAsia" w:hAnsiTheme="minorEastAsia" w:hint="eastAsia"/>
                <w:sz w:val="24"/>
                <w:szCs w:val="24"/>
              </w:rPr>
              <w:t>当座</w:t>
            </w:r>
          </w:p>
        </w:tc>
        <w:tc>
          <w:tcPr>
            <w:tcW w:w="1635" w:type="dxa"/>
            <w:shd w:val="clear" w:color="auto" w:fill="F2F2F2" w:themeFill="background1" w:themeFillShade="F2"/>
            <w:vAlign w:val="center"/>
          </w:tcPr>
          <w:p w:rsidR="00FB61F8" w:rsidRDefault="00FB61F8" w:rsidP="007B7910">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2"/>
              </w:rPr>
              <w:t>口座番号</w:t>
            </w:r>
          </w:p>
        </w:tc>
        <w:tc>
          <w:tcPr>
            <w:tcW w:w="2476" w:type="dxa"/>
          </w:tcPr>
          <w:p w:rsidR="00FB61F8" w:rsidRPr="00B52512" w:rsidRDefault="00FB61F8" w:rsidP="007B7910">
            <w:pPr>
              <w:spacing w:line="300" w:lineRule="exact"/>
              <w:jc w:val="center"/>
              <w:rPr>
                <w:rFonts w:asciiTheme="minorEastAsia" w:hAnsiTheme="minorEastAsia"/>
                <w:b/>
                <w:sz w:val="24"/>
                <w:szCs w:val="24"/>
              </w:rPr>
            </w:pPr>
            <w:r w:rsidRPr="00B52512">
              <w:rPr>
                <w:rFonts w:asciiTheme="minorEastAsia" w:hAnsiTheme="minorEastAsia" w:hint="eastAsia"/>
                <w:b/>
                <w:color w:val="FF0000"/>
                <w:sz w:val="24"/>
                <w:szCs w:val="24"/>
              </w:rPr>
              <w:t>1234567</w:t>
            </w:r>
          </w:p>
        </w:tc>
      </w:tr>
      <w:tr w:rsidR="00FB61F8" w:rsidTr="007B7910">
        <w:trPr>
          <w:trHeight w:val="341"/>
        </w:trPr>
        <w:tc>
          <w:tcPr>
            <w:tcW w:w="1508" w:type="dxa"/>
            <w:vMerge w:val="restart"/>
            <w:shd w:val="clear" w:color="auto" w:fill="F2F2F2" w:themeFill="background1" w:themeFillShade="F2"/>
            <w:vAlign w:val="center"/>
          </w:tcPr>
          <w:p w:rsidR="00FB61F8" w:rsidRDefault="00FB61F8" w:rsidP="007B7910">
            <w:pPr>
              <w:spacing w:line="300" w:lineRule="exact"/>
              <w:jc w:val="center"/>
              <w:rPr>
                <w:rFonts w:asciiTheme="minorEastAsia" w:hAnsiTheme="minorEastAsia"/>
                <w:sz w:val="24"/>
                <w:szCs w:val="24"/>
              </w:rPr>
            </w:pPr>
            <w:r w:rsidRPr="00FB61F8">
              <w:rPr>
                <w:rFonts w:asciiTheme="minorEastAsia" w:hAnsiTheme="minorEastAsia" w:hint="eastAsia"/>
                <w:spacing w:val="30"/>
                <w:kern w:val="0"/>
                <w:sz w:val="24"/>
                <w:szCs w:val="24"/>
                <w:fitText w:val="1200" w:id="-1222892541"/>
              </w:rPr>
              <w:t>口座名義</w:t>
            </w:r>
          </w:p>
        </w:tc>
        <w:tc>
          <w:tcPr>
            <w:tcW w:w="6397" w:type="dxa"/>
            <w:gridSpan w:val="3"/>
            <w:tcBorders>
              <w:bottom w:val="dotted" w:sz="4" w:space="0" w:color="auto"/>
            </w:tcBorders>
            <w:vAlign w:val="center"/>
          </w:tcPr>
          <w:p w:rsidR="00FB61F8" w:rsidRDefault="00FB61F8" w:rsidP="007B7910">
            <w:pPr>
              <w:spacing w:line="300" w:lineRule="exact"/>
              <w:rPr>
                <w:rFonts w:asciiTheme="minorEastAsia" w:hAnsiTheme="minorEastAsia"/>
                <w:sz w:val="24"/>
                <w:szCs w:val="24"/>
              </w:rPr>
            </w:pPr>
            <w:r>
              <w:rPr>
                <w:rFonts w:asciiTheme="minorEastAsia" w:hAnsiTheme="minorEastAsia"/>
                <w:sz w:val="24"/>
                <w:szCs w:val="24"/>
              </w:rPr>
              <w:t>(</w:t>
            </w:r>
            <w:r>
              <w:rPr>
                <w:rFonts w:asciiTheme="minorEastAsia" w:hAnsiTheme="minorEastAsia" w:hint="eastAsia"/>
                <w:sz w:val="24"/>
                <w:szCs w:val="24"/>
              </w:rPr>
              <w:t>ﾌﾘｶﾞﾅ</w:t>
            </w:r>
            <w:r>
              <w:rPr>
                <w:rFonts w:asciiTheme="minorEastAsia" w:hAnsiTheme="minorEastAsia"/>
                <w:sz w:val="24"/>
                <w:szCs w:val="24"/>
              </w:rPr>
              <w:t>)</w:t>
            </w:r>
            <w:r>
              <w:rPr>
                <w:rFonts w:asciiTheme="minorEastAsia" w:hAnsiTheme="minorEastAsia" w:hint="eastAsia"/>
                <w:sz w:val="24"/>
                <w:szCs w:val="24"/>
              </w:rPr>
              <w:t xml:space="preserve">　</w:t>
            </w:r>
            <w:r w:rsidRPr="00B52512">
              <w:rPr>
                <w:rFonts w:asciiTheme="minorEastAsia" w:hAnsiTheme="minorEastAsia" w:hint="eastAsia"/>
                <w:b/>
                <w:color w:val="FF0000"/>
                <w:sz w:val="24"/>
                <w:szCs w:val="24"/>
              </w:rPr>
              <w:t>ｶ)〇〇</w:t>
            </w:r>
          </w:p>
        </w:tc>
      </w:tr>
      <w:tr w:rsidR="00FB61F8" w:rsidTr="007B7910">
        <w:trPr>
          <w:trHeight w:val="451"/>
        </w:trPr>
        <w:tc>
          <w:tcPr>
            <w:tcW w:w="1508" w:type="dxa"/>
            <w:vMerge/>
            <w:shd w:val="clear" w:color="auto" w:fill="F2F2F2" w:themeFill="background1" w:themeFillShade="F2"/>
            <w:vAlign w:val="center"/>
          </w:tcPr>
          <w:p w:rsidR="00FB61F8" w:rsidRDefault="00FB61F8" w:rsidP="007B7910">
            <w:pPr>
              <w:spacing w:line="300" w:lineRule="exact"/>
              <w:rPr>
                <w:rFonts w:asciiTheme="minorEastAsia" w:hAnsiTheme="minorEastAsia"/>
                <w:sz w:val="24"/>
                <w:szCs w:val="24"/>
              </w:rPr>
            </w:pPr>
          </w:p>
        </w:tc>
        <w:tc>
          <w:tcPr>
            <w:tcW w:w="6397" w:type="dxa"/>
            <w:gridSpan w:val="3"/>
            <w:tcBorders>
              <w:top w:val="dotted" w:sz="4" w:space="0" w:color="auto"/>
            </w:tcBorders>
            <w:vAlign w:val="center"/>
          </w:tcPr>
          <w:p w:rsidR="00FB61F8" w:rsidRPr="00B52512" w:rsidRDefault="00FB61F8" w:rsidP="007B7910">
            <w:pPr>
              <w:spacing w:line="300" w:lineRule="exact"/>
              <w:rPr>
                <w:rFonts w:asciiTheme="minorEastAsia" w:hAnsiTheme="minorEastAsia"/>
                <w:b/>
                <w:sz w:val="24"/>
                <w:szCs w:val="24"/>
              </w:rPr>
            </w:pPr>
            <w:r w:rsidRPr="00B52512">
              <w:rPr>
                <w:rFonts w:asciiTheme="minorEastAsia" w:hAnsiTheme="minorEastAsia" w:hint="eastAsia"/>
                <w:b/>
                <w:color w:val="FF0000"/>
                <w:sz w:val="24"/>
                <w:szCs w:val="24"/>
              </w:rPr>
              <w:t>株式会社〇〇　代表取締役　〇〇　〇〇</w:t>
            </w:r>
          </w:p>
        </w:tc>
      </w:tr>
      <w:tr w:rsidR="00FB61F8" w:rsidTr="007B7910">
        <w:trPr>
          <w:trHeight w:val="263"/>
        </w:trPr>
        <w:tc>
          <w:tcPr>
            <w:tcW w:w="7905" w:type="dxa"/>
            <w:gridSpan w:val="4"/>
            <w:tcBorders>
              <w:left w:val="nil"/>
              <w:bottom w:val="nil"/>
              <w:right w:val="nil"/>
            </w:tcBorders>
            <w:vAlign w:val="center"/>
          </w:tcPr>
          <w:p w:rsidR="00FB61F8" w:rsidRDefault="00FB61F8" w:rsidP="007B7910">
            <w:pPr>
              <w:spacing w:line="300" w:lineRule="exact"/>
              <w:rPr>
                <w:rFonts w:asciiTheme="minorEastAsia" w:hAnsiTheme="minorEastAsia"/>
                <w:sz w:val="24"/>
                <w:szCs w:val="24"/>
              </w:rPr>
            </w:pPr>
            <w:r w:rsidRPr="002B4CC5">
              <w:rPr>
                <w:rFonts w:asciiTheme="minorEastAsia" w:hAnsiTheme="minorEastAsia" w:hint="eastAsia"/>
                <w:sz w:val="18"/>
                <w:szCs w:val="24"/>
              </w:rPr>
              <w:t>※申請者と口座名義人が異なる場合には申請者の委任状を添付すること。</w:t>
            </w:r>
          </w:p>
        </w:tc>
      </w:tr>
    </w:tbl>
    <w:p w:rsidR="00FB61F8" w:rsidRDefault="00FB61F8" w:rsidP="00FB61F8">
      <w:pPr>
        <w:spacing w:line="300" w:lineRule="exact"/>
        <w:ind w:firstLineChars="200" w:firstLine="480"/>
        <w:rPr>
          <w:rFonts w:asciiTheme="minorEastAsia" w:hAnsiTheme="minorEastAsia"/>
          <w:sz w:val="24"/>
          <w:szCs w:val="24"/>
        </w:rPr>
      </w:pPr>
    </w:p>
    <w:p w:rsidR="00FB61F8" w:rsidRDefault="00FB61F8" w:rsidP="00FB61F8">
      <w:pPr>
        <w:spacing w:line="300" w:lineRule="exact"/>
        <w:rPr>
          <w:rFonts w:ascii="BIZ UDゴシック" w:eastAsia="BIZ UDゴシック" w:hAnsi="BIZ UDゴシック"/>
          <w:sz w:val="20"/>
          <w:szCs w:val="24"/>
        </w:rPr>
      </w:pPr>
    </w:p>
    <w:p w:rsidR="00FB61F8" w:rsidRDefault="00FB61F8" w:rsidP="00FB61F8">
      <w:pPr>
        <w:spacing w:line="300" w:lineRule="exact"/>
        <w:rPr>
          <w:rFonts w:ascii="BIZ UDゴシック" w:eastAsia="BIZ UDゴシック" w:hAnsi="BIZ UDゴシック"/>
          <w:sz w:val="20"/>
          <w:szCs w:val="24"/>
        </w:rPr>
      </w:pPr>
    </w:p>
    <w:tbl>
      <w:tblPr>
        <w:tblStyle w:val="a3"/>
        <w:tblpPr w:leftFromText="142" w:rightFromText="142" w:vertAnchor="text" w:horzAnchor="margin" w:tblpXSpec="right" w:tblpY="1629"/>
        <w:tblW w:w="4750" w:type="dxa"/>
        <w:tblLayout w:type="fixed"/>
        <w:tblLook w:val="04A0" w:firstRow="1" w:lastRow="0" w:firstColumn="1" w:lastColumn="0" w:noHBand="0" w:noVBand="1"/>
      </w:tblPr>
      <w:tblGrid>
        <w:gridCol w:w="1276"/>
        <w:gridCol w:w="3474"/>
      </w:tblGrid>
      <w:tr w:rsidR="00FB61F8" w:rsidTr="007B7910">
        <w:trPr>
          <w:trHeight w:val="281"/>
        </w:trPr>
        <w:tc>
          <w:tcPr>
            <w:tcW w:w="4750" w:type="dxa"/>
            <w:gridSpan w:val="2"/>
            <w:tcBorders>
              <w:top w:val="nil"/>
              <w:left w:val="nil"/>
              <w:right w:val="nil"/>
            </w:tcBorders>
            <w:vAlign w:val="center"/>
          </w:tcPr>
          <w:p w:rsidR="00FB61F8" w:rsidRPr="00027F90" w:rsidRDefault="00FB61F8" w:rsidP="007B7910">
            <w:pPr>
              <w:spacing w:line="300" w:lineRule="exact"/>
              <w:rPr>
                <w:rFonts w:asciiTheme="minorEastAsia" w:hAnsiTheme="minorEastAsia"/>
                <w:sz w:val="24"/>
                <w:szCs w:val="24"/>
              </w:rPr>
            </w:pPr>
            <w:r w:rsidRPr="00027F90">
              <w:rPr>
                <w:rFonts w:asciiTheme="minorEastAsia" w:hAnsiTheme="minorEastAsia" w:hint="eastAsia"/>
                <w:sz w:val="20"/>
                <w:szCs w:val="24"/>
              </w:rPr>
              <w:t>【担当者連絡先】</w:t>
            </w:r>
          </w:p>
        </w:tc>
      </w:tr>
      <w:tr w:rsidR="00FB61F8" w:rsidTr="007B7910">
        <w:trPr>
          <w:trHeight w:val="272"/>
        </w:trPr>
        <w:tc>
          <w:tcPr>
            <w:tcW w:w="1276" w:type="dxa"/>
            <w:shd w:val="clear" w:color="auto" w:fill="F2F2F2" w:themeFill="background1" w:themeFillShade="F2"/>
            <w:vAlign w:val="center"/>
          </w:tcPr>
          <w:p w:rsidR="00FB61F8" w:rsidRPr="00027F90" w:rsidRDefault="00FB61F8" w:rsidP="007B7910">
            <w:pPr>
              <w:jc w:val="center"/>
              <w:rPr>
                <w:rFonts w:asciiTheme="minorEastAsia" w:hAnsiTheme="minorEastAsia"/>
                <w:sz w:val="18"/>
              </w:rPr>
            </w:pPr>
            <w:r w:rsidRPr="00027F90">
              <w:rPr>
                <w:rFonts w:asciiTheme="minorEastAsia" w:hAnsiTheme="minorEastAsia" w:hint="eastAsia"/>
                <w:sz w:val="18"/>
              </w:rPr>
              <w:t>御社名</w:t>
            </w:r>
          </w:p>
        </w:tc>
        <w:tc>
          <w:tcPr>
            <w:tcW w:w="3474" w:type="dxa"/>
            <w:vAlign w:val="center"/>
          </w:tcPr>
          <w:p w:rsidR="00FB61F8" w:rsidRDefault="00FB61F8" w:rsidP="007B7910">
            <w:pPr>
              <w:jc w:val="left"/>
              <w:rPr>
                <w:sz w:val="22"/>
              </w:rPr>
            </w:pPr>
          </w:p>
        </w:tc>
      </w:tr>
      <w:tr w:rsidR="00FB61F8" w:rsidTr="007B7910">
        <w:trPr>
          <w:trHeight w:val="236"/>
        </w:trPr>
        <w:tc>
          <w:tcPr>
            <w:tcW w:w="1276" w:type="dxa"/>
            <w:shd w:val="clear" w:color="auto" w:fill="F2F2F2" w:themeFill="background1" w:themeFillShade="F2"/>
            <w:vAlign w:val="center"/>
          </w:tcPr>
          <w:p w:rsidR="00FB61F8" w:rsidRPr="00027F90" w:rsidRDefault="00FB61F8" w:rsidP="007B7910">
            <w:pPr>
              <w:jc w:val="center"/>
              <w:rPr>
                <w:rFonts w:asciiTheme="minorEastAsia" w:hAnsiTheme="minorEastAsia"/>
                <w:sz w:val="18"/>
              </w:rPr>
            </w:pPr>
            <w:r w:rsidRPr="00027F90">
              <w:rPr>
                <w:rFonts w:asciiTheme="minorEastAsia" w:hAnsiTheme="minorEastAsia" w:hint="eastAsia"/>
                <w:sz w:val="18"/>
              </w:rPr>
              <w:t>担当部署名</w:t>
            </w:r>
          </w:p>
        </w:tc>
        <w:tc>
          <w:tcPr>
            <w:tcW w:w="3474" w:type="dxa"/>
            <w:vAlign w:val="center"/>
          </w:tcPr>
          <w:p w:rsidR="00FB61F8" w:rsidRDefault="00FB61F8" w:rsidP="007B7910">
            <w:pPr>
              <w:jc w:val="left"/>
              <w:rPr>
                <w:sz w:val="22"/>
              </w:rPr>
            </w:pPr>
          </w:p>
        </w:tc>
      </w:tr>
      <w:tr w:rsidR="00FB61F8" w:rsidTr="007B7910">
        <w:trPr>
          <w:trHeight w:val="342"/>
        </w:trPr>
        <w:tc>
          <w:tcPr>
            <w:tcW w:w="1276" w:type="dxa"/>
            <w:shd w:val="clear" w:color="auto" w:fill="F2F2F2" w:themeFill="background1" w:themeFillShade="F2"/>
            <w:vAlign w:val="center"/>
          </w:tcPr>
          <w:p w:rsidR="00FB61F8" w:rsidRPr="00027F90" w:rsidRDefault="00FB61F8" w:rsidP="007B7910">
            <w:pPr>
              <w:jc w:val="center"/>
              <w:rPr>
                <w:rFonts w:asciiTheme="minorEastAsia" w:hAnsiTheme="minorEastAsia"/>
                <w:sz w:val="18"/>
              </w:rPr>
            </w:pPr>
            <w:r w:rsidRPr="00027F90">
              <w:rPr>
                <w:rFonts w:asciiTheme="minorEastAsia" w:hAnsiTheme="minorEastAsia" w:hint="eastAsia"/>
                <w:sz w:val="18"/>
              </w:rPr>
              <w:t>担当者名</w:t>
            </w:r>
          </w:p>
        </w:tc>
        <w:tc>
          <w:tcPr>
            <w:tcW w:w="3474" w:type="dxa"/>
            <w:vAlign w:val="center"/>
          </w:tcPr>
          <w:p w:rsidR="00FB61F8" w:rsidRPr="00773DEC" w:rsidRDefault="00FB61F8" w:rsidP="007B7910">
            <w:pPr>
              <w:jc w:val="left"/>
              <w:rPr>
                <w:rFonts w:asciiTheme="majorEastAsia" w:eastAsiaTheme="majorEastAsia" w:hAnsiTheme="majorEastAsia"/>
                <w:sz w:val="22"/>
              </w:rPr>
            </w:pPr>
          </w:p>
        </w:tc>
      </w:tr>
      <w:tr w:rsidR="00FB61F8" w:rsidTr="007B7910">
        <w:trPr>
          <w:trHeight w:val="292"/>
        </w:trPr>
        <w:tc>
          <w:tcPr>
            <w:tcW w:w="1276" w:type="dxa"/>
            <w:shd w:val="clear" w:color="auto" w:fill="F2F2F2" w:themeFill="background1" w:themeFillShade="F2"/>
            <w:vAlign w:val="center"/>
          </w:tcPr>
          <w:p w:rsidR="00FB61F8" w:rsidRPr="00027F90" w:rsidRDefault="00FB61F8" w:rsidP="007B7910">
            <w:pPr>
              <w:jc w:val="center"/>
              <w:rPr>
                <w:rFonts w:asciiTheme="minorEastAsia" w:hAnsiTheme="minorEastAsia"/>
                <w:sz w:val="18"/>
              </w:rPr>
            </w:pPr>
            <w:r w:rsidRPr="00027F90">
              <w:rPr>
                <w:rFonts w:asciiTheme="minorEastAsia" w:hAnsiTheme="minorEastAsia" w:hint="eastAsia"/>
                <w:sz w:val="18"/>
              </w:rPr>
              <w:t>電話番号</w:t>
            </w:r>
          </w:p>
        </w:tc>
        <w:tc>
          <w:tcPr>
            <w:tcW w:w="3474" w:type="dxa"/>
            <w:vAlign w:val="center"/>
          </w:tcPr>
          <w:p w:rsidR="00FB61F8" w:rsidRPr="00773DEC" w:rsidRDefault="00FB61F8" w:rsidP="007B7910">
            <w:pPr>
              <w:jc w:val="left"/>
              <w:rPr>
                <w:rFonts w:asciiTheme="majorEastAsia" w:eastAsiaTheme="majorEastAsia" w:hAnsiTheme="majorEastAsia"/>
                <w:sz w:val="22"/>
              </w:rPr>
            </w:pPr>
          </w:p>
        </w:tc>
      </w:tr>
      <w:tr w:rsidR="00FB61F8" w:rsidRPr="00027F90" w:rsidTr="007B7910">
        <w:trPr>
          <w:trHeight w:val="242"/>
        </w:trPr>
        <w:tc>
          <w:tcPr>
            <w:tcW w:w="1276" w:type="dxa"/>
            <w:shd w:val="clear" w:color="auto" w:fill="F2F2F2" w:themeFill="background1" w:themeFillShade="F2"/>
            <w:vAlign w:val="center"/>
          </w:tcPr>
          <w:p w:rsidR="00FB61F8" w:rsidRPr="00027F90" w:rsidRDefault="00FB61F8" w:rsidP="007B7910">
            <w:pPr>
              <w:jc w:val="center"/>
              <w:rPr>
                <w:rFonts w:asciiTheme="minorEastAsia" w:hAnsiTheme="minorEastAsia"/>
                <w:sz w:val="18"/>
              </w:rPr>
            </w:pPr>
            <w:r w:rsidRPr="00027F90">
              <w:rPr>
                <w:rFonts w:asciiTheme="minorEastAsia" w:hAnsiTheme="minorEastAsia" w:hint="eastAsia"/>
                <w:sz w:val="18"/>
              </w:rPr>
              <w:t>Eメール</w:t>
            </w:r>
          </w:p>
        </w:tc>
        <w:tc>
          <w:tcPr>
            <w:tcW w:w="3474" w:type="dxa"/>
            <w:vAlign w:val="center"/>
          </w:tcPr>
          <w:p w:rsidR="00FB61F8" w:rsidRPr="00027F90" w:rsidRDefault="00FB61F8" w:rsidP="007B7910">
            <w:pPr>
              <w:jc w:val="left"/>
              <w:rPr>
                <w:rFonts w:asciiTheme="minorEastAsia" w:hAnsiTheme="minorEastAsia"/>
                <w:sz w:val="22"/>
              </w:rPr>
            </w:pPr>
          </w:p>
        </w:tc>
      </w:tr>
    </w:tbl>
    <w:p w:rsidR="00FB61F8" w:rsidRDefault="00FB61F8" w:rsidP="00FB61F8">
      <w:pPr>
        <w:spacing w:line="300" w:lineRule="exact"/>
        <w:ind w:firstLineChars="100" w:firstLine="200"/>
        <w:rPr>
          <w:rFonts w:asciiTheme="minorEastAsia" w:hAnsiTheme="minorEastAsia"/>
          <w:sz w:val="20"/>
        </w:rPr>
      </w:pPr>
    </w:p>
    <w:p w:rsidR="00FB61F8" w:rsidRDefault="00FB61F8" w:rsidP="00FB61F8">
      <w:pPr>
        <w:spacing w:line="300" w:lineRule="exact"/>
        <w:ind w:firstLineChars="100" w:firstLine="200"/>
        <w:rPr>
          <w:rFonts w:asciiTheme="minorEastAsia" w:hAnsiTheme="minorEastAsia"/>
          <w:sz w:val="20"/>
        </w:rPr>
      </w:pPr>
    </w:p>
    <w:p w:rsidR="00FB61F8" w:rsidRPr="00D64F90" w:rsidRDefault="00FB61F8" w:rsidP="00FB61F8">
      <w:pPr>
        <w:rPr>
          <w:rFonts w:asciiTheme="minorEastAsia" w:hAnsiTheme="minorEastAsia"/>
          <w:sz w:val="20"/>
        </w:rPr>
      </w:pPr>
    </w:p>
    <w:p w:rsidR="00FB61F8" w:rsidRPr="00D64F90" w:rsidRDefault="00FB61F8" w:rsidP="00FB61F8">
      <w:pPr>
        <w:rPr>
          <w:rFonts w:asciiTheme="minorEastAsia" w:hAnsiTheme="minorEastAsia"/>
          <w:sz w:val="20"/>
        </w:rPr>
      </w:pPr>
    </w:p>
    <w:p w:rsidR="00FB61F8" w:rsidRPr="00D64F90" w:rsidRDefault="00FB61F8" w:rsidP="00FB61F8">
      <w:pPr>
        <w:rPr>
          <w:rFonts w:asciiTheme="minorEastAsia" w:hAnsiTheme="minorEastAsia"/>
          <w:sz w:val="20"/>
        </w:rPr>
      </w:pPr>
    </w:p>
    <w:p w:rsidR="00FB61F8" w:rsidRPr="00027F90" w:rsidRDefault="00FB61F8" w:rsidP="00FB61F8">
      <w:pPr>
        <w:spacing w:line="300" w:lineRule="exact"/>
        <w:ind w:firstLineChars="100" w:firstLine="200"/>
        <w:rPr>
          <w:rFonts w:asciiTheme="minorEastAsia" w:hAnsiTheme="minorEastAsia"/>
          <w:sz w:val="20"/>
        </w:rPr>
      </w:pPr>
      <w:r>
        <w:rPr>
          <w:rFonts w:asciiTheme="minorEastAsia" w:hAnsiTheme="minorEastAsia" w:hint="eastAsia"/>
          <w:sz w:val="20"/>
        </w:rPr>
        <w:t xml:space="preserve">　</w:t>
      </w:r>
      <w:r w:rsidRPr="00027F90">
        <w:rPr>
          <w:rFonts w:asciiTheme="minorEastAsia" w:hAnsiTheme="minorEastAsia" w:hint="eastAsia"/>
          <w:sz w:val="20"/>
        </w:rPr>
        <w:t>【添付書類】</w:t>
      </w:r>
      <w:r w:rsidRPr="00027F90">
        <w:rPr>
          <w:rFonts w:asciiTheme="minorEastAsia" w:hAnsiTheme="minorEastAsia" w:hint="eastAsia"/>
          <w:sz w:val="20"/>
          <w:szCs w:val="24"/>
        </w:rPr>
        <w:t xml:space="preserve">　　　　　　　　　　　　　　　</w:t>
      </w:r>
    </w:p>
    <w:p w:rsidR="00FB61F8" w:rsidRDefault="00FB61F8" w:rsidP="00FB61F8">
      <w:pPr>
        <w:ind w:firstLineChars="200" w:firstLine="360"/>
        <w:rPr>
          <w:rFonts w:asciiTheme="minorEastAsia" w:hAnsiTheme="minorEastAsia"/>
          <w:sz w:val="18"/>
        </w:rPr>
      </w:pPr>
      <w:r w:rsidRPr="00027F90">
        <w:rPr>
          <w:rFonts w:asciiTheme="minorEastAsia" w:hAnsiTheme="minorEastAsia" w:hint="eastAsia"/>
          <w:sz w:val="18"/>
        </w:rPr>
        <w:t>・該当期間における船荷証券（B/L）等の写し</w:t>
      </w:r>
    </w:p>
    <w:p w:rsidR="00FB61F8" w:rsidRPr="00027F90" w:rsidRDefault="00FB61F8" w:rsidP="00FB61F8">
      <w:pPr>
        <w:ind w:firstLineChars="200" w:firstLine="360"/>
        <w:rPr>
          <w:rFonts w:asciiTheme="minorEastAsia" w:hAnsiTheme="minorEastAsia"/>
          <w:sz w:val="18"/>
        </w:rPr>
      </w:pPr>
      <w:r>
        <w:rPr>
          <w:rFonts w:asciiTheme="minorEastAsia" w:hAnsiTheme="minorEastAsia" w:hint="eastAsia"/>
          <w:sz w:val="18"/>
        </w:rPr>
        <w:t>・実績報告内訳明細書（第１号様式別紙）</w:t>
      </w:r>
    </w:p>
    <w:p w:rsidR="00FB61F8" w:rsidRPr="00027F90" w:rsidRDefault="00FB61F8" w:rsidP="00FB61F8">
      <w:pPr>
        <w:ind w:firstLineChars="200" w:firstLine="360"/>
        <w:rPr>
          <w:rFonts w:asciiTheme="minorEastAsia" w:hAnsiTheme="minorEastAsia"/>
          <w:sz w:val="18"/>
        </w:rPr>
      </w:pPr>
      <w:r w:rsidRPr="00027F90">
        <w:rPr>
          <w:rFonts w:asciiTheme="minorEastAsia" w:hAnsiTheme="minorEastAsia" w:hint="eastAsia"/>
          <w:sz w:val="18"/>
        </w:rPr>
        <w:t>・貨物照会承諾書（第４号様式）</w:t>
      </w:r>
    </w:p>
    <w:p w:rsidR="00FB61F8" w:rsidRPr="00114D93" w:rsidRDefault="00FB61F8" w:rsidP="00FB61F8">
      <w:pPr>
        <w:ind w:leftChars="100" w:left="210" w:firstLineChars="100" w:firstLine="180"/>
        <w:rPr>
          <w:rFonts w:ascii="BIZ UDゴシック" w:eastAsia="BIZ UDゴシック" w:hAnsi="BIZ UDゴシック"/>
          <w:sz w:val="22"/>
        </w:rPr>
      </w:pPr>
      <w:r>
        <w:rPr>
          <w:rFonts w:asciiTheme="minorEastAsia" w:hAnsiTheme="minorEastAsia" w:hint="eastAsia"/>
          <w:sz w:val="18"/>
        </w:rPr>
        <w:t>※</w:t>
      </w:r>
      <w:r w:rsidRPr="00027F90">
        <w:rPr>
          <w:rFonts w:asciiTheme="minorEastAsia" w:hAnsiTheme="minorEastAsia" w:hint="eastAsia"/>
          <w:sz w:val="18"/>
        </w:rPr>
        <w:t>船荷証券等の添付が困難な場合</w:t>
      </w:r>
    </w:p>
    <w:p w:rsidR="00FB61F8" w:rsidRPr="00FB61F8" w:rsidRDefault="00FB61F8" w:rsidP="00D64F90">
      <w:pPr>
        <w:rPr>
          <w:rFonts w:asciiTheme="minorEastAsia" w:hAnsiTheme="minorEastAsia"/>
          <w:sz w:val="20"/>
        </w:rPr>
      </w:pPr>
    </w:p>
    <w:sectPr w:rsidR="00FB61F8" w:rsidRPr="00FB61F8" w:rsidSect="00D64F90">
      <w:headerReference w:type="default" r:id="rId8"/>
      <w:pgSz w:w="11906" w:h="16838"/>
      <w:pgMar w:top="1134" w:right="1304" w:bottom="567" w:left="1304" w:header="851" w:footer="56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93542" w:rsidRDefault="00B93542" w:rsidP="00773DEC">
      <w:r>
        <w:separator/>
      </w:r>
    </w:p>
  </w:endnote>
  <w:endnote w:type="continuationSeparator" w:id="0">
    <w:p w:rsidR="00B93542" w:rsidRDefault="00B93542" w:rsidP="00773D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BIZ UDゴシック">
    <w:panose1 w:val="020B0400000000000000"/>
    <w:charset w:val="80"/>
    <w:family w:val="modern"/>
    <w:pitch w:val="fixed"/>
    <w:sig w:usb0="E00002F7" w:usb1="2AC7EDF8" w:usb2="00000012" w:usb3="00000000" w:csb0="0002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93542" w:rsidRDefault="00B93542" w:rsidP="00773DEC">
      <w:r>
        <w:separator/>
      </w:r>
    </w:p>
  </w:footnote>
  <w:footnote w:type="continuationSeparator" w:id="0">
    <w:p w:rsidR="00B93542" w:rsidRDefault="00B93542" w:rsidP="00773D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73DEC" w:rsidRDefault="00390D2C" w:rsidP="00773DEC">
    <w:pPr>
      <w:pStyle w:val="a4"/>
      <w:jc w:val="left"/>
      <w:rPr>
        <w:rFonts w:asciiTheme="majorEastAsia" w:eastAsiaTheme="majorEastAsia" w:hAnsiTheme="majorEastAsia"/>
        <w:sz w:val="20"/>
        <w:szCs w:val="20"/>
      </w:rPr>
    </w:pPr>
    <w:r>
      <w:rPr>
        <w:rFonts w:hint="eastAsia"/>
        <w:sz w:val="20"/>
        <w:szCs w:val="20"/>
      </w:rPr>
      <w:t>別記</w:t>
    </w:r>
    <w:r w:rsidR="00CE7410">
      <w:rPr>
        <w:rFonts w:hint="eastAsia"/>
        <w:sz w:val="20"/>
        <w:szCs w:val="20"/>
      </w:rPr>
      <w:t>第１</w:t>
    </w:r>
    <w:r w:rsidR="00623CD6">
      <w:rPr>
        <w:rFonts w:hint="eastAsia"/>
        <w:sz w:val="20"/>
        <w:szCs w:val="20"/>
      </w:rPr>
      <w:t>号様式（第４</w:t>
    </w:r>
    <w:r w:rsidR="00587191">
      <w:rPr>
        <w:rFonts w:hint="eastAsia"/>
        <w:sz w:val="20"/>
        <w:szCs w:val="20"/>
      </w:rPr>
      <w:t>条関係）</w:t>
    </w:r>
  </w:p>
  <w:p w:rsidR="00253C3A" w:rsidRPr="001853B1" w:rsidRDefault="00253C3A" w:rsidP="00773DEC">
    <w:pPr>
      <w:pStyle w:val="a4"/>
      <w:jc w:val="left"/>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8514453"/>
    <w:multiLevelType w:val="hybridMultilevel"/>
    <w:tmpl w:val="49CA1E48"/>
    <w:lvl w:ilvl="0" w:tplc="E0BC204C">
      <w:start w:val="8"/>
      <w:numFmt w:val="bullet"/>
      <w:lvlText w:val="-"/>
      <w:lvlJc w:val="left"/>
      <w:pPr>
        <w:ind w:left="360" w:hanging="360"/>
      </w:pPr>
      <w:rPr>
        <w:rFonts w:ascii="ＭＳ 明朝" w:eastAsia="ＭＳ 明朝" w:hAnsi="ＭＳ 明朝" w:cstheme="minorBidi"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0"/>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Windows ユーザー">
    <w15:presenceInfo w15:providerId="None" w15:userId="Windows ユーザー"/>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dirty"/>
  <w:trackRevisions/>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C0516"/>
    <w:rsid w:val="00005F66"/>
    <w:rsid w:val="00014DAF"/>
    <w:rsid w:val="00023FB5"/>
    <w:rsid w:val="00027F90"/>
    <w:rsid w:val="00066D47"/>
    <w:rsid w:val="00080630"/>
    <w:rsid w:val="0009497D"/>
    <w:rsid w:val="000B5A5E"/>
    <w:rsid w:val="000E39B5"/>
    <w:rsid w:val="00114D93"/>
    <w:rsid w:val="001853B1"/>
    <w:rsid w:val="001900DB"/>
    <w:rsid w:val="001919DF"/>
    <w:rsid w:val="00192A7B"/>
    <w:rsid w:val="001B45C1"/>
    <w:rsid w:val="002453C9"/>
    <w:rsid w:val="00253C3A"/>
    <w:rsid w:val="00261519"/>
    <w:rsid w:val="002834A5"/>
    <w:rsid w:val="002844ED"/>
    <w:rsid w:val="002A2751"/>
    <w:rsid w:val="002E6C3B"/>
    <w:rsid w:val="002F4B68"/>
    <w:rsid w:val="002F56AF"/>
    <w:rsid w:val="00302591"/>
    <w:rsid w:val="00305898"/>
    <w:rsid w:val="00337989"/>
    <w:rsid w:val="00382983"/>
    <w:rsid w:val="00390D2C"/>
    <w:rsid w:val="003D06F5"/>
    <w:rsid w:val="003D2E6C"/>
    <w:rsid w:val="004634B8"/>
    <w:rsid w:val="004702AF"/>
    <w:rsid w:val="004B5370"/>
    <w:rsid w:val="004B7291"/>
    <w:rsid w:val="004C40CB"/>
    <w:rsid w:val="005121A9"/>
    <w:rsid w:val="005203A0"/>
    <w:rsid w:val="005214B9"/>
    <w:rsid w:val="00525DD4"/>
    <w:rsid w:val="00543BC5"/>
    <w:rsid w:val="00545E03"/>
    <w:rsid w:val="00556A35"/>
    <w:rsid w:val="00587191"/>
    <w:rsid w:val="005A1CB2"/>
    <w:rsid w:val="005E60DD"/>
    <w:rsid w:val="005F3118"/>
    <w:rsid w:val="00623CD6"/>
    <w:rsid w:val="00661AB8"/>
    <w:rsid w:val="00665DAE"/>
    <w:rsid w:val="0066666C"/>
    <w:rsid w:val="00667FAF"/>
    <w:rsid w:val="00676922"/>
    <w:rsid w:val="006A5B03"/>
    <w:rsid w:val="006D6824"/>
    <w:rsid w:val="00714B70"/>
    <w:rsid w:val="007363B2"/>
    <w:rsid w:val="007601BC"/>
    <w:rsid w:val="00766198"/>
    <w:rsid w:val="00773DEC"/>
    <w:rsid w:val="007770D5"/>
    <w:rsid w:val="00792C44"/>
    <w:rsid w:val="00797DED"/>
    <w:rsid w:val="007C0516"/>
    <w:rsid w:val="007D175A"/>
    <w:rsid w:val="00825634"/>
    <w:rsid w:val="00832FDE"/>
    <w:rsid w:val="008A74B0"/>
    <w:rsid w:val="008C071B"/>
    <w:rsid w:val="00900D4B"/>
    <w:rsid w:val="009559BE"/>
    <w:rsid w:val="0096791D"/>
    <w:rsid w:val="00967D53"/>
    <w:rsid w:val="009A0343"/>
    <w:rsid w:val="009B1FDA"/>
    <w:rsid w:val="009F19E4"/>
    <w:rsid w:val="009F4CB2"/>
    <w:rsid w:val="00A500A1"/>
    <w:rsid w:val="00A60D6A"/>
    <w:rsid w:val="00A660F4"/>
    <w:rsid w:val="00A7136D"/>
    <w:rsid w:val="00A71AC4"/>
    <w:rsid w:val="00AA3860"/>
    <w:rsid w:val="00AC0E48"/>
    <w:rsid w:val="00AE22B9"/>
    <w:rsid w:val="00AF4112"/>
    <w:rsid w:val="00B0761C"/>
    <w:rsid w:val="00B805E9"/>
    <w:rsid w:val="00B93542"/>
    <w:rsid w:val="00BB2B58"/>
    <w:rsid w:val="00BB3B80"/>
    <w:rsid w:val="00C25BE9"/>
    <w:rsid w:val="00C34DE2"/>
    <w:rsid w:val="00C93B29"/>
    <w:rsid w:val="00CB4759"/>
    <w:rsid w:val="00CE7410"/>
    <w:rsid w:val="00D01A2D"/>
    <w:rsid w:val="00D075B0"/>
    <w:rsid w:val="00D64F90"/>
    <w:rsid w:val="00D65ACE"/>
    <w:rsid w:val="00D766B3"/>
    <w:rsid w:val="00DA1BC7"/>
    <w:rsid w:val="00DD3539"/>
    <w:rsid w:val="00DE4B63"/>
    <w:rsid w:val="00E0367F"/>
    <w:rsid w:val="00E102F6"/>
    <w:rsid w:val="00E36095"/>
    <w:rsid w:val="00E46CBF"/>
    <w:rsid w:val="00E60667"/>
    <w:rsid w:val="00E63827"/>
    <w:rsid w:val="00E72397"/>
    <w:rsid w:val="00EA0F2E"/>
    <w:rsid w:val="00EC683E"/>
    <w:rsid w:val="00ED75A8"/>
    <w:rsid w:val="00F03396"/>
    <w:rsid w:val="00F2260F"/>
    <w:rsid w:val="00F36EF4"/>
    <w:rsid w:val="00F5151E"/>
    <w:rsid w:val="00F90D4F"/>
    <w:rsid w:val="00F94648"/>
    <w:rsid w:val="00F96269"/>
    <w:rsid w:val="00FB073E"/>
    <w:rsid w:val="00FB61F8"/>
    <w:rsid w:val="00FC0ED4"/>
    <w:rsid w:val="00FF227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5:docId w15:val="{6B2E7971-54A7-42C2-949F-AF9EDD09B5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B5A5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773DEC"/>
    <w:pPr>
      <w:tabs>
        <w:tab w:val="center" w:pos="4252"/>
        <w:tab w:val="right" w:pos="8504"/>
      </w:tabs>
      <w:snapToGrid w:val="0"/>
    </w:pPr>
  </w:style>
  <w:style w:type="character" w:customStyle="1" w:styleId="a5">
    <w:name w:val="ヘッダー (文字)"/>
    <w:basedOn w:val="a0"/>
    <w:link w:val="a4"/>
    <w:uiPriority w:val="99"/>
    <w:rsid w:val="00773DEC"/>
  </w:style>
  <w:style w:type="paragraph" w:styleId="a6">
    <w:name w:val="footer"/>
    <w:basedOn w:val="a"/>
    <w:link w:val="a7"/>
    <w:uiPriority w:val="99"/>
    <w:unhideWhenUsed/>
    <w:rsid w:val="00773DEC"/>
    <w:pPr>
      <w:tabs>
        <w:tab w:val="center" w:pos="4252"/>
        <w:tab w:val="right" w:pos="8504"/>
      </w:tabs>
      <w:snapToGrid w:val="0"/>
    </w:pPr>
  </w:style>
  <w:style w:type="character" w:customStyle="1" w:styleId="a7">
    <w:name w:val="フッター (文字)"/>
    <w:basedOn w:val="a0"/>
    <w:link w:val="a6"/>
    <w:uiPriority w:val="99"/>
    <w:rsid w:val="00773DEC"/>
  </w:style>
  <w:style w:type="paragraph" w:styleId="a8">
    <w:name w:val="Balloon Text"/>
    <w:basedOn w:val="a"/>
    <w:link w:val="a9"/>
    <w:uiPriority w:val="99"/>
    <w:semiHidden/>
    <w:unhideWhenUsed/>
    <w:rsid w:val="00773DEC"/>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773DEC"/>
    <w:rPr>
      <w:rFonts w:asciiTheme="majorHAnsi" w:eastAsiaTheme="majorEastAsia" w:hAnsiTheme="majorHAnsi" w:cstheme="majorBidi"/>
      <w:sz w:val="18"/>
      <w:szCs w:val="18"/>
    </w:rPr>
  </w:style>
  <w:style w:type="paragraph" w:styleId="aa">
    <w:name w:val="List Paragraph"/>
    <w:basedOn w:val="a"/>
    <w:uiPriority w:val="34"/>
    <w:qFormat/>
    <w:rsid w:val="001B45C1"/>
    <w:pPr>
      <w:ind w:leftChars="400" w:left="840"/>
    </w:pPr>
  </w:style>
  <w:style w:type="paragraph" w:styleId="Web">
    <w:name w:val="Normal (Web)"/>
    <w:basedOn w:val="a"/>
    <w:uiPriority w:val="99"/>
    <w:semiHidden/>
    <w:unhideWhenUsed/>
    <w:rsid w:val="00FB61F8"/>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A6A9DF-6069-4B9C-A96D-68249A7AD3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2</Pages>
  <Words>235</Words>
  <Characters>1343</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八戸市</Company>
  <LinksUpToDate>false</LinksUpToDate>
  <CharactersWithSpaces>1575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Windows ユーザー</cp:lastModifiedBy>
  <cp:revision>14</cp:revision>
  <cp:lastPrinted>2021-03-26T07:04:00Z</cp:lastPrinted>
  <dcterms:created xsi:type="dcterms:W3CDTF">2021-03-03T08:34:00Z</dcterms:created>
  <dcterms:modified xsi:type="dcterms:W3CDTF">2024-05-20T05:32:00Z</dcterms:modified>
</cp:coreProperties>
</file>